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26"/>
        <w:gridCol w:w="425"/>
        <w:gridCol w:w="853"/>
        <w:gridCol w:w="155"/>
        <w:gridCol w:w="187"/>
        <w:gridCol w:w="383"/>
        <w:gridCol w:w="294"/>
        <w:gridCol w:w="260"/>
        <w:gridCol w:w="16"/>
        <w:gridCol w:w="269"/>
        <w:gridCol w:w="300"/>
        <w:gridCol w:w="353"/>
        <w:gridCol w:w="217"/>
        <w:gridCol w:w="570"/>
        <w:gridCol w:w="80"/>
        <w:gridCol w:w="61"/>
        <w:gridCol w:w="10"/>
        <w:gridCol w:w="419"/>
        <w:gridCol w:w="113"/>
        <w:gridCol w:w="405"/>
        <w:gridCol w:w="51"/>
        <w:gridCol w:w="570"/>
        <w:gridCol w:w="317"/>
        <w:gridCol w:w="253"/>
        <w:gridCol w:w="570"/>
        <w:gridCol w:w="115"/>
        <w:gridCol w:w="1422"/>
        <w:gridCol w:w="10"/>
      </w:tblGrid>
      <w:tr w:rsidR="006A701A" w:rsidRPr="008B4FE6" w14:paraId="6F4A2DD9" w14:textId="77777777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14:paraId="20A8398C" w14:textId="77777777" w:rsidR="006A701A" w:rsidRPr="00271CBA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71CBA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271CBA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3EFAFD25" w14:textId="77777777" w:rsidR="006F2E3F" w:rsidRDefault="00811FD4" w:rsidP="008A328A">
            <w:pPr>
              <w:spacing w:line="240" w:lineRule="auto"/>
              <w:jc w:val="both"/>
              <w:rPr>
                <w:rFonts w:ascii="Times New Roman" w:eastAsiaTheme="minorEastAsia" w:hAnsi="Times New Roman"/>
                <w:bCs/>
                <w:lang w:eastAsia="pl-PL"/>
              </w:rPr>
            </w:pPr>
            <w:r w:rsidRPr="00271CBA">
              <w:rPr>
                <w:rFonts w:ascii="Times New Roman" w:hAnsi="Times New Roman"/>
                <w:color w:val="000000"/>
              </w:rPr>
              <w:t xml:space="preserve">Projekt </w:t>
            </w:r>
            <w:r w:rsidR="00250FD1" w:rsidRPr="00271CBA">
              <w:rPr>
                <w:rFonts w:ascii="Times New Roman" w:hAnsi="Times New Roman"/>
                <w:color w:val="000000"/>
              </w:rPr>
              <w:t xml:space="preserve">rozporządzenia Ministra Rozwoju, Pracy i Technologii </w:t>
            </w:r>
            <w:r w:rsidR="00656D51" w:rsidRPr="00271CBA">
              <w:rPr>
                <w:rFonts w:ascii="Times New Roman" w:hAnsi="Times New Roman"/>
              </w:rPr>
              <w:t xml:space="preserve">w sprawie określenia </w:t>
            </w:r>
            <w:r w:rsidR="00250FD1" w:rsidRPr="00271CBA">
              <w:rPr>
                <w:rFonts w:ascii="Times New Roman" w:hAnsi="Times New Roman"/>
              </w:rPr>
              <w:t xml:space="preserve">wzoru </w:t>
            </w:r>
            <w:r w:rsidR="006F2E3F" w:rsidRPr="006F2E3F">
              <w:rPr>
                <w:rFonts w:ascii="Times New Roman" w:eastAsiaTheme="minorEastAsia" w:hAnsi="Times New Roman"/>
                <w:bCs/>
                <w:lang w:eastAsia="pl-PL"/>
              </w:rPr>
              <w:t xml:space="preserve">oświadczenia o posiadanym prawie do dysponowania nieruchomością na cele budowlane </w:t>
            </w:r>
          </w:p>
          <w:p w14:paraId="2DAC7CB1" w14:textId="77777777" w:rsidR="006F2E3F" w:rsidRDefault="006F2E3F" w:rsidP="008A328A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2290F6ED" w14:textId="3DCE47FD" w:rsidR="006A701A" w:rsidRPr="00271CBA" w:rsidRDefault="006A701A" w:rsidP="008A328A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271CBA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2E5DA0E4" w14:textId="77777777" w:rsidR="006A701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1CBA">
              <w:rPr>
                <w:rFonts w:ascii="Times New Roman" w:hAnsi="Times New Roman"/>
                <w:color w:val="000000"/>
              </w:rPr>
              <w:t>Ministerstwo Rozwoju</w:t>
            </w:r>
            <w:r w:rsidR="00250FD1" w:rsidRPr="00271CBA">
              <w:rPr>
                <w:rFonts w:ascii="Times New Roman" w:hAnsi="Times New Roman"/>
                <w:color w:val="000000"/>
              </w:rPr>
              <w:t>, Pracy i Technologii</w:t>
            </w:r>
          </w:p>
          <w:p w14:paraId="57F1F9C8" w14:textId="77777777" w:rsidR="00811FD4" w:rsidRPr="00271CB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66BADDC" w14:textId="00C47033" w:rsidR="0062338F" w:rsidRPr="007047A4" w:rsidRDefault="001B3460" w:rsidP="0062338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271CBA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4EA8996D" w14:textId="7BE68A80" w:rsidR="001B3460" w:rsidRDefault="00250FD1" w:rsidP="008A328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71CBA">
              <w:rPr>
                <w:rFonts w:ascii="Times New Roman" w:hAnsi="Times New Roman"/>
              </w:rPr>
              <w:t xml:space="preserve">Anna Kornecka, </w:t>
            </w:r>
            <w:r w:rsidR="00811FD4" w:rsidRPr="00271CBA">
              <w:rPr>
                <w:rFonts w:ascii="Times New Roman" w:hAnsi="Times New Roman"/>
              </w:rPr>
              <w:t>Podsekretarz Stanu w Ministerstwie Rozwoju</w:t>
            </w:r>
            <w:r w:rsidR="00271CBA" w:rsidRPr="00271CBA">
              <w:rPr>
                <w:rFonts w:ascii="Times New Roman" w:hAnsi="Times New Roman"/>
              </w:rPr>
              <w:t>, Pracy i Technologii</w:t>
            </w:r>
          </w:p>
          <w:p w14:paraId="565C502D" w14:textId="49DD526D" w:rsidR="002249E3" w:rsidRDefault="002249E3" w:rsidP="008A328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249E3">
              <w:rPr>
                <w:rFonts w:ascii="Times New Roman" w:hAnsi="Times New Roman"/>
              </w:rPr>
              <w:t>Dorota Cabańska, p.o. Głównego Inspektora Nadzoru Budowlanego</w:t>
            </w:r>
          </w:p>
          <w:p w14:paraId="2F202AAB" w14:textId="77777777" w:rsidR="00811FD4" w:rsidRPr="00271CBA" w:rsidRDefault="00811FD4" w:rsidP="008A328A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0011A2A3" w14:textId="77777777" w:rsidR="006A701A" w:rsidRPr="00271CBA" w:rsidRDefault="006A701A" w:rsidP="00811FD4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71CBA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285C1950" w14:textId="77777777" w:rsidR="002249E3" w:rsidRPr="002249E3" w:rsidRDefault="002249E3" w:rsidP="007524E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249E3">
              <w:rPr>
                <w:rFonts w:ascii="Times New Roman" w:hAnsi="Times New Roman"/>
                <w:color w:val="000000"/>
              </w:rPr>
              <w:t>Danuta Pływaczewska – Zastępca Dyrektora w Departamencie Prawnym w Głównym Urzędzie Nadzoru Budowlanego</w:t>
            </w:r>
          </w:p>
          <w:p w14:paraId="6D17EFFA" w14:textId="4DFB424A" w:rsidR="00811FD4" w:rsidRPr="006365AA" w:rsidRDefault="002249E3" w:rsidP="002249E3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7524E5">
              <w:rPr>
                <w:rFonts w:ascii="Times New Roman" w:hAnsi="Times New Roman"/>
                <w:color w:val="000000"/>
                <w:lang w:val="en-US"/>
              </w:rPr>
              <w:t>Tel. (22) 661 81-92, e-mail: d.plywaczewska@gunb.gov.pl</w:t>
            </w:r>
          </w:p>
        </w:tc>
        <w:tc>
          <w:tcPr>
            <w:tcW w:w="4306" w:type="dxa"/>
            <w:gridSpan w:val="12"/>
            <w:shd w:val="clear" w:color="auto" w:fill="FFFFFF"/>
          </w:tcPr>
          <w:p w14:paraId="4A5E4082" w14:textId="77777777" w:rsidR="001B3460" w:rsidRDefault="00250FD1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</w:p>
          <w:p w14:paraId="1CDD8A47" w14:textId="6002EBAA" w:rsidR="00250FD1" w:rsidRPr="00250FD1" w:rsidRDefault="003E38FC" w:rsidP="001B3460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del w:id="0" w:author="Autor">
              <w:r w:rsidDel="00FA0DF4">
                <w:rPr>
                  <w:rFonts w:ascii="Times New Roman" w:hAnsi="Times New Roman"/>
                  <w:sz w:val="21"/>
                  <w:szCs w:val="21"/>
                </w:rPr>
                <w:delText>1</w:delText>
              </w:r>
              <w:r w:rsidR="00941DED" w:rsidDel="00FA0DF4">
                <w:rPr>
                  <w:rFonts w:ascii="Times New Roman" w:hAnsi="Times New Roman"/>
                  <w:sz w:val="21"/>
                  <w:szCs w:val="21"/>
                </w:rPr>
                <w:delText>9</w:delText>
              </w:r>
            </w:del>
            <w:ins w:id="1" w:author="Autor">
              <w:r w:rsidR="00FA0DF4">
                <w:rPr>
                  <w:rFonts w:ascii="Times New Roman" w:hAnsi="Times New Roman"/>
                  <w:sz w:val="21"/>
                  <w:szCs w:val="21"/>
                </w:rPr>
                <w:t>31</w:t>
              </w:r>
            </w:ins>
            <w:bookmarkStart w:id="2" w:name="_GoBack"/>
            <w:bookmarkEnd w:id="2"/>
            <w:r w:rsidR="00FF7545">
              <w:rPr>
                <w:rFonts w:ascii="Times New Roman" w:hAnsi="Times New Roman"/>
                <w:sz w:val="21"/>
                <w:szCs w:val="21"/>
              </w:rPr>
              <w:t>.05.2021</w:t>
            </w:r>
            <w:r w:rsidR="004313C2">
              <w:rPr>
                <w:rFonts w:ascii="Times New Roman" w:hAnsi="Times New Roman"/>
                <w:sz w:val="21"/>
                <w:szCs w:val="21"/>
              </w:rPr>
              <w:t xml:space="preserve"> r.</w:t>
            </w:r>
          </w:p>
          <w:p w14:paraId="7A0E9178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1BEF93F8" w14:textId="77777777" w:rsidR="00F76884" w:rsidRDefault="00F76884" w:rsidP="0062338F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</w:p>
          <w:p w14:paraId="510C4FCF" w14:textId="731BFC73" w:rsidR="00250FD1" w:rsidRPr="00250FD1" w:rsidRDefault="00250FD1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50FD1">
              <w:rPr>
                <w:rFonts w:ascii="Times New Roman" w:hAnsi="Times New Roman"/>
              </w:rPr>
              <w:t>Upoważnienie ustawowe</w:t>
            </w:r>
            <w:r w:rsidR="004313C2">
              <w:rPr>
                <w:rFonts w:ascii="Times New Roman" w:hAnsi="Times New Roman"/>
              </w:rPr>
              <w:t xml:space="preserve"> –</w:t>
            </w:r>
          </w:p>
          <w:p w14:paraId="605E934F" w14:textId="3B774962" w:rsidR="00250FD1" w:rsidRPr="00250FD1" w:rsidRDefault="004313C2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  <w:r w:rsidR="008158D9">
              <w:rPr>
                <w:rFonts w:ascii="Times New Roman" w:hAnsi="Times New Roman"/>
              </w:rPr>
              <w:t>rt. 3</w:t>
            </w:r>
            <w:r w:rsidR="00653858">
              <w:rPr>
                <w:rFonts w:ascii="Times New Roman" w:hAnsi="Times New Roman"/>
              </w:rPr>
              <w:t>2</w:t>
            </w:r>
            <w:r w:rsidR="008158D9">
              <w:rPr>
                <w:rFonts w:ascii="Times New Roman" w:hAnsi="Times New Roman"/>
              </w:rPr>
              <w:t xml:space="preserve"> ust. </w:t>
            </w:r>
            <w:r w:rsidR="00653858">
              <w:rPr>
                <w:rFonts w:ascii="Times New Roman" w:hAnsi="Times New Roman"/>
              </w:rPr>
              <w:t xml:space="preserve">5 </w:t>
            </w:r>
            <w:r w:rsidR="00250FD1" w:rsidRPr="00250FD1">
              <w:rPr>
                <w:rFonts w:ascii="Times New Roman" w:hAnsi="Times New Roman"/>
              </w:rPr>
              <w:t>ustawy z dnia 7 lipca 1994 r. – Prawo budowl</w:t>
            </w:r>
            <w:r w:rsidR="004E5D61">
              <w:rPr>
                <w:rFonts w:ascii="Times New Roman" w:hAnsi="Times New Roman"/>
              </w:rPr>
              <w:t>ane (Dz. U. z 2020 r. poz. 1333</w:t>
            </w:r>
            <w:r w:rsidR="00D21253">
              <w:rPr>
                <w:rFonts w:ascii="Times New Roman" w:hAnsi="Times New Roman"/>
              </w:rPr>
              <w:t>, 2127</w:t>
            </w:r>
            <w:r w:rsidR="002D4A66">
              <w:rPr>
                <w:rFonts w:ascii="Times New Roman" w:hAnsi="Times New Roman"/>
              </w:rPr>
              <w:t xml:space="preserve"> i </w:t>
            </w:r>
            <w:r w:rsidR="006365AA">
              <w:rPr>
                <w:rFonts w:ascii="Times New Roman" w:hAnsi="Times New Roman"/>
              </w:rPr>
              <w:t>2320 oraz z 2021 r. poz. 11</w:t>
            </w:r>
            <w:r w:rsidR="00070BC7">
              <w:rPr>
                <w:rFonts w:ascii="Times New Roman" w:hAnsi="Times New Roman"/>
              </w:rPr>
              <w:t>, 234</w:t>
            </w:r>
            <w:r w:rsidR="00556B2D">
              <w:rPr>
                <w:rFonts w:ascii="Times New Roman" w:hAnsi="Times New Roman"/>
              </w:rPr>
              <w:t xml:space="preserve">, </w:t>
            </w:r>
            <w:r w:rsidR="00070BC7">
              <w:rPr>
                <w:rFonts w:ascii="Times New Roman" w:hAnsi="Times New Roman"/>
              </w:rPr>
              <w:t>282</w:t>
            </w:r>
            <w:r w:rsidR="00556B2D">
              <w:rPr>
                <w:rFonts w:ascii="Times New Roman" w:hAnsi="Times New Roman"/>
              </w:rPr>
              <w:t xml:space="preserve"> i 784</w:t>
            </w:r>
            <w:r w:rsidR="004E5D61">
              <w:rPr>
                <w:rFonts w:ascii="Times New Roman" w:hAnsi="Times New Roman"/>
              </w:rPr>
              <w:t>)</w:t>
            </w:r>
          </w:p>
          <w:p w14:paraId="2746391C" w14:textId="77777777" w:rsidR="00F76884" w:rsidRPr="0065019F" w:rsidRDefault="00F76884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4C09A0DE" w14:textId="77777777" w:rsidR="00F76884" w:rsidRPr="0065019F" w:rsidRDefault="00F76884" w:rsidP="0062338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0139DC24" w14:textId="701709A0" w:rsidR="006A701A" w:rsidRPr="0062338F" w:rsidRDefault="006A701A" w:rsidP="0062338F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AD12E8">
              <w:rPr>
                <w:rFonts w:ascii="Times New Roman" w:hAnsi="Times New Roman"/>
                <w:b/>
                <w:color w:val="000000"/>
              </w:rPr>
              <w:t>Ministra Rozwoju, Pracy i Technologii</w:t>
            </w:r>
            <w:r w:rsidR="0062338F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8957A3">
              <w:rPr>
                <w:rFonts w:ascii="Times New Roman" w:hAnsi="Times New Roman"/>
                <w:color w:val="000000"/>
              </w:rPr>
              <w:t>–</w:t>
            </w:r>
            <w:r w:rsidR="008957A3" w:rsidRPr="0062338F">
              <w:rPr>
                <w:rFonts w:ascii="Times New Roman" w:hAnsi="Times New Roman"/>
                <w:color w:val="000000"/>
              </w:rPr>
              <w:t xml:space="preserve"> </w:t>
            </w:r>
            <w:r w:rsidR="002249E3">
              <w:rPr>
                <w:rFonts w:ascii="Times New Roman" w:hAnsi="Times New Roman"/>
                <w:color w:val="000000"/>
              </w:rPr>
              <w:t>45</w:t>
            </w:r>
          </w:p>
          <w:p w14:paraId="23BEF1AD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701B8B8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0BCDC56D" w14:textId="383E3FC1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7E114E00" w14:textId="77777777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6BC4F5A9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</w:p>
        </w:tc>
      </w:tr>
      <w:tr w:rsidR="006A701A" w:rsidRPr="008B4FE6" w14:paraId="4FDA679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B29A8A2" w14:textId="136B1419" w:rsidR="004D1D0B" w:rsidRDefault="008C5AFB" w:rsidP="006B2E3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Konieczność wydania rozporządzenia wynika z nowelizacji</w:t>
            </w:r>
            <w:r w:rsidR="007D5DEE">
              <w:rPr>
                <w:rFonts w:ascii="Times New Roman" w:hAnsi="Times New Roman"/>
              </w:rPr>
              <w:t xml:space="preserve"> a</w:t>
            </w:r>
            <w:r w:rsidR="00182926" w:rsidRPr="00182926">
              <w:rPr>
                <w:rFonts w:ascii="Times New Roman" w:hAnsi="Times New Roman"/>
              </w:rPr>
              <w:t xml:space="preserve">rt. </w:t>
            </w:r>
            <w:r w:rsidR="00182926">
              <w:rPr>
                <w:rFonts w:ascii="Times New Roman" w:hAnsi="Times New Roman"/>
              </w:rPr>
              <w:t>3</w:t>
            </w:r>
            <w:r w:rsidR="007D5DEE">
              <w:rPr>
                <w:rFonts w:ascii="Times New Roman" w:hAnsi="Times New Roman"/>
              </w:rPr>
              <w:t>2</w:t>
            </w:r>
            <w:r w:rsidR="00182926" w:rsidRPr="00182926">
              <w:rPr>
                <w:rFonts w:ascii="Times New Roman" w:hAnsi="Times New Roman"/>
              </w:rPr>
              <w:t xml:space="preserve"> ust. </w:t>
            </w:r>
            <w:r w:rsidR="007D5DEE">
              <w:rPr>
                <w:rFonts w:ascii="Times New Roman" w:hAnsi="Times New Roman"/>
              </w:rPr>
              <w:t>5</w:t>
            </w:r>
            <w:r w:rsidR="00182926" w:rsidRPr="00182926">
              <w:rPr>
                <w:rFonts w:ascii="Times New Roman" w:hAnsi="Times New Roman"/>
              </w:rPr>
              <w:t xml:space="preserve"> ustawy z dnia 7 lipca 1994 r. – Prawo budowlane</w:t>
            </w:r>
            <w:r w:rsidR="007524E5">
              <w:rPr>
                <w:rFonts w:ascii="Times New Roman" w:hAnsi="Times New Roman"/>
              </w:rPr>
              <w:t xml:space="preserve"> (Dz. U. z 2020 r. poz. 1333, z późn. zm.)</w:t>
            </w:r>
            <w:r w:rsidR="00CE012A">
              <w:rPr>
                <w:rFonts w:ascii="Times New Roman" w:hAnsi="Times New Roman"/>
              </w:rPr>
              <w:t>, zwanej dalej „ustawą – Prawo budowlane”</w:t>
            </w:r>
            <w:r w:rsidR="00182926" w:rsidRPr="0018292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dokonanej </w:t>
            </w:r>
            <w:r w:rsidR="00182926" w:rsidRPr="00182926">
              <w:rPr>
                <w:rFonts w:ascii="Times New Roman" w:hAnsi="Times New Roman"/>
              </w:rPr>
              <w:t>ustawą z</w:t>
            </w:r>
            <w:r w:rsidR="00CE012A">
              <w:rPr>
                <w:rFonts w:ascii="Times New Roman" w:hAnsi="Times New Roman"/>
              </w:rPr>
              <w:t> </w:t>
            </w:r>
            <w:r w:rsidR="00182926" w:rsidRPr="00182926">
              <w:rPr>
                <w:rFonts w:ascii="Times New Roman" w:hAnsi="Times New Roman"/>
              </w:rPr>
              <w:t xml:space="preserve">dnia 10 grudnia 2020 r. o zmianie niektórych ustaw wspierających rozwój mieszkalnictwa (Dz. U. </w:t>
            </w:r>
            <w:r w:rsidR="006365AA">
              <w:rPr>
                <w:rFonts w:ascii="Times New Roman" w:hAnsi="Times New Roman"/>
              </w:rPr>
              <w:t xml:space="preserve">z 2021 r. </w:t>
            </w:r>
            <w:r w:rsidR="00182926" w:rsidRPr="00182926">
              <w:rPr>
                <w:rFonts w:ascii="Times New Roman" w:hAnsi="Times New Roman"/>
              </w:rPr>
              <w:t xml:space="preserve">poz. </w:t>
            </w:r>
            <w:r w:rsidR="006365AA">
              <w:rPr>
                <w:rFonts w:ascii="Times New Roman" w:hAnsi="Times New Roman"/>
              </w:rPr>
              <w:t>11)</w:t>
            </w:r>
            <w:r>
              <w:rPr>
                <w:rFonts w:ascii="Times New Roman" w:hAnsi="Times New Roman"/>
              </w:rPr>
              <w:t>.</w:t>
            </w:r>
            <w:r w:rsidR="00182926" w:rsidRPr="0018292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Znowelizowany art. 32 ust. 5 </w:t>
            </w:r>
            <w:r w:rsidR="007803AC">
              <w:rPr>
                <w:rFonts w:ascii="Times New Roman" w:hAnsi="Times New Roman"/>
              </w:rPr>
              <w:t>wejdzie w życie z</w:t>
            </w:r>
            <w:r w:rsidR="00A979FB">
              <w:rPr>
                <w:rFonts w:ascii="Times New Roman" w:hAnsi="Times New Roman"/>
              </w:rPr>
              <w:t> </w:t>
            </w:r>
            <w:r w:rsidR="007803AC">
              <w:rPr>
                <w:rFonts w:ascii="Times New Roman" w:hAnsi="Times New Roman"/>
              </w:rPr>
              <w:t xml:space="preserve">dniem 1 lipca 2021 r. </w:t>
            </w:r>
            <w:r w:rsidR="002B323E">
              <w:rPr>
                <w:rFonts w:ascii="Times New Roman" w:hAnsi="Times New Roman"/>
              </w:rPr>
              <w:t xml:space="preserve">Delegacja </w:t>
            </w:r>
            <w:r w:rsidR="004313C2">
              <w:rPr>
                <w:rFonts w:ascii="Times New Roman" w:hAnsi="Times New Roman"/>
              </w:rPr>
              <w:t>w nim zawart</w:t>
            </w:r>
            <w:r w:rsidR="002B323E">
              <w:rPr>
                <w:rFonts w:ascii="Times New Roman" w:hAnsi="Times New Roman"/>
              </w:rPr>
              <w:t>a</w:t>
            </w:r>
            <w:r w:rsidR="004313C2">
              <w:rPr>
                <w:rFonts w:ascii="Times New Roman" w:hAnsi="Times New Roman"/>
              </w:rPr>
              <w:t xml:space="preserve"> </w:t>
            </w:r>
            <w:r w:rsidR="00182926" w:rsidRPr="00182926">
              <w:rPr>
                <w:rFonts w:ascii="Times New Roman" w:hAnsi="Times New Roman"/>
              </w:rPr>
              <w:t>upoważnia ministra właściwego do spraw budownictwa, planowania i zagospodarowania przestrzennego oraz mieszkalnictwa do określenia</w:t>
            </w:r>
            <w:r w:rsidR="007D5DEE" w:rsidRPr="00182926">
              <w:rPr>
                <w:rFonts w:ascii="Times New Roman" w:hAnsi="Times New Roman"/>
              </w:rPr>
              <w:t xml:space="preserve">, w drodze rozporządzenia, </w:t>
            </w:r>
            <w:r w:rsidR="007D5DEE">
              <w:rPr>
                <w:rFonts w:ascii="Times New Roman" w:hAnsi="Times New Roman"/>
              </w:rPr>
              <w:t xml:space="preserve">wzoru </w:t>
            </w:r>
            <w:r w:rsidR="007D5DEE" w:rsidRPr="007D5DEE">
              <w:rPr>
                <w:rFonts w:ascii="Times New Roman" w:hAnsi="Times New Roman"/>
              </w:rPr>
              <w:t>oświadczenia o posiadanym prawie do dysponowania nieruchomością na cele budowlane</w:t>
            </w:r>
            <w:r w:rsidR="007D5DEE">
              <w:rPr>
                <w:rFonts w:ascii="Times New Roman" w:hAnsi="Times New Roman"/>
              </w:rPr>
              <w:t>.</w:t>
            </w:r>
            <w:r w:rsidR="00182926" w:rsidRPr="00182926">
              <w:rPr>
                <w:rFonts w:ascii="Times New Roman" w:hAnsi="Times New Roman"/>
              </w:rPr>
              <w:t xml:space="preserve"> </w:t>
            </w:r>
          </w:p>
          <w:p w14:paraId="759BD0D8" w14:textId="0DEEAC25" w:rsidR="002C6D68" w:rsidRP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C6D68">
              <w:rPr>
                <w:rFonts w:ascii="Times New Roman" w:hAnsi="Times New Roman"/>
              </w:rPr>
              <w:t xml:space="preserve">Oświadczenie o posiadanym prawie do dysponowania nieruchomością na cele budowlane jest dokumentem koniecznym przy składaniu różnych wniosków czy zgłoszeń wynikających z przepisów ustawy </w:t>
            </w:r>
            <w:r w:rsidR="00CE012A">
              <w:rPr>
                <w:rFonts w:ascii="Times New Roman" w:hAnsi="Times New Roman"/>
              </w:rPr>
              <w:softHyphen/>
            </w:r>
            <w:r w:rsidR="00CE012A">
              <w:rPr>
                <w:rFonts w:ascii="Times New Roman" w:hAnsi="Times New Roman"/>
              </w:rPr>
              <w:softHyphen/>
              <w:t xml:space="preserve">– </w:t>
            </w:r>
            <w:r w:rsidRPr="002C6D68">
              <w:rPr>
                <w:rFonts w:ascii="Times New Roman" w:hAnsi="Times New Roman"/>
              </w:rPr>
              <w:t xml:space="preserve">Prawo budowlane. Przy czym ustawa z dnia 10 grudnia 2020 r. o zmianie niektórych ustaw wspierających rozwój mieszkalnictwa wprowadziła do ustawy </w:t>
            </w:r>
            <w:r w:rsidR="00CE012A">
              <w:rPr>
                <w:rFonts w:ascii="Times New Roman" w:hAnsi="Times New Roman"/>
              </w:rPr>
              <w:t xml:space="preserve">– </w:t>
            </w:r>
            <w:r w:rsidRPr="002C6D68">
              <w:rPr>
                <w:rFonts w:ascii="Times New Roman" w:hAnsi="Times New Roman"/>
              </w:rPr>
              <w:t xml:space="preserve">Prawo budowlane przepisy, na podstawie których wnioski i zgłoszenia (do których dołącza się oświadczenie) mogą być składane drogą elektroniczną. </w:t>
            </w:r>
          </w:p>
          <w:p w14:paraId="75A7F5DC" w14:textId="5A56D30A" w:rsidR="002C6D68" w:rsidRP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C6D68">
              <w:rPr>
                <w:rFonts w:ascii="Times New Roman" w:hAnsi="Times New Roman"/>
              </w:rPr>
              <w:t>Z uwagi na to, że oświadczenie jest załączane do wniosków i zgłoszeń w oryginale, konieczne jest, aby projektowane rozporządzenie regulowało nie tylko oświadczenie w postaci papierowej, ale również w formie elektronicznej. W innym przypadku inwestorzy nie mogliby korzystać z nowych dogodnych dla nich przepisów ustawy – Prawo budowlane. Nie da się bowiem dołączać dokumentów papierowych (w oryginale) do elektronicznych wniosków.</w:t>
            </w:r>
          </w:p>
          <w:p w14:paraId="78EA4EB5" w14:textId="0898E4DF" w:rsidR="002C6D68" w:rsidRPr="00271CBA" w:rsidRDefault="002C6D68" w:rsidP="002C6D68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C6D68">
              <w:rPr>
                <w:rFonts w:ascii="Times New Roman" w:hAnsi="Times New Roman"/>
              </w:rPr>
              <w:t>Jednocześnie upoważnienie ustawowe nie wyklucza, aby wzór oświadczenia był sporządzony również dla oświadczenia składanego w formie dokumentu elektronicznego.</w:t>
            </w:r>
          </w:p>
        </w:tc>
      </w:tr>
      <w:tr w:rsidR="006A701A" w:rsidRPr="008B4FE6" w14:paraId="676F8019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08C42296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72EEF812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5B34282" w14:textId="654F5044" w:rsid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projekcie rozporządzenia określa się nowy wzór oświadczenia o posiadanym prawie do dysponowania nieruchomością na cele budowlane, w tym w formie dokumentu elektronicznego w rozumieniu ustawy z dnia 17 lutego 2005 r. o informatyzacji działalności podmiotów realizujących zadania publiczne (Dz. U. z 2020 r. poz. 346, </w:t>
            </w:r>
            <w:r w:rsidR="007524E5">
              <w:rPr>
                <w:rFonts w:ascii="Times New Roman" w:hAnsi="Times New Roman"/>
              </w:rPr>
              <w:t>z późn. zm.</w:t>
            </w:r>
            <w:r>
              <w:rPr>
                <w:rFonts w:ascii="Times New Roman" w:hAnsi="Times New Roman"/>
              </w:rPr>
              <w:t xml:space="preserve">). </w:t>
            </w:r>
          </w:p>
          <w:p w14:paraId="390B45ED" w14:textId="4B4FFC55" w:rsid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Zmiana ma na celu usprawnienie procesu inwestycyjnego i umożliwienie inwestorom załatwiania spraw (uregulowanych w </w:t>
            </w:r>
            <w:r w:rsidR="00D25332">
              <w:rPr>
                <w:rFonts w:ascii="Times New Roman" w:hAnsi="Times New Roman"/>
              </w:rPr>
              <w:t xml:space="preserve">ustawie – </w:t>
            </w:r>
            <w:r>
              <w:rPr>
                <w:rFonts w:ascii="Times New Roman" w:hAnsi="Times New Roman"/>
              </w:rPr>
              <w:t>Prawie budowlan</w:t>
            </w:r>
            <w:r w:rsidR="00D25332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) przez Internet poprzez określenie wzoru ww. oświadczenia.</w:t>
            </w:r>
          </w:p>
          <w:p w14:paraId="008660A1" w14:textId="77777777" w:rsid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Tym samym rozporządzenie określa oświadczenie dla postaci papierowej i elektronicznej. Przy czym w stosunku do oświadczenia o posiadanym prawie do dysponowania nieruchomością na cele budowlane składanego w postaci papierowej i w formie dokumentu elektronicznego będzie miał zastosowanie ten sam wzór, z uwagi na jego uniwersalność.</w:t>
            </w:r>
          </w:p>
          <w:p w14:paraId="3E35B790" w14:textId="7BE3F835" w:rsid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Wzór oświadczenia o posiadanym prawie do dysponowania nieruchomością na cele budowlane w formie dokumentu elektronicznego w rozumieniu ustawy z dnia 17 lutego 2005 r. o informatyzacji działalności podmiotów realizujących zadania publiczne spełnia standardy określone dla formularzy elektronicznych przez ministra właściwego do spraw informatyzacji, opublikowane w Biuletynie Informacji Publicznej na stronie podmiotowej</w:t>
            </w:r>
            <w:r w:rsidR="008957A3">
              <w:rPr>
                <w:rFonts w:ascii="Times New Roman" w:hAnsi="Times New Roman"/>
              </w:rPr>
              <w:t xml:space="preserve"> urzędu obsługującego ministra właściwego do spraw informatyzacji</w:t>
            </w:r>
          </w:p>
          <w:p w14:paraId="2DCFD633" w14:textId="73B5F227" w:rsid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Wzór oświadczenia zostanie też uproszczony w stosunku do obecnie obowiązującego poprzez zlikwidowanie części dotyczącej konieczności wskazywania tytułu, z którego wynika prawo do dysponowania nieruchomością na cele budowlane. Obecnie inwestorzy niespecjalizujący się w przepisach prawa mają problem z wypełnianiem tego elementu. Element ten, choć w niektórych przypadkach może okazywać się użyteczny, absolutnie nie jest niezbędny do obsługi wniosków czy zgłoszeń, do których konieczne jest dołączenie takiego oświadczenia.</w:t>
            </w:r>
          </w:p>
          <w:p w14:paraId="3B923458" w14:textId="50DDAB56" w:rsidR="008C5AFB" w:rsidRPr="002249E3" w:rsidRDefault="002C6D68" w:rsidP="007524E5">
            <w:pPr>
              <w:spacing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</w:rPr>
              <w:t xml:space="preserve">We wzorze oświadczenia umożliwia się też wskazywanie (zamiast jednostki ewidencyjnej, obrębu ewidencyjnego </w:t>
            </w:r>
            <w:r>
              <w:rPr>
                <w:rFonts w:ascii="Times New Roman" w:hAnsi="Times New Roman"/>
              </w:rPr>
              <w:lastRenderedPageBreak/>
              <w:t xml:space="preserve">i nr działki ewidencyjnej) identyfikatora działki ewidencyjnej. Identyfikator jest oznaczeniem działki występującym w szeregu rejestrach odnoszących się do nieruchomości oraz bazuje na nim </w:t>
            </w:r>
            <w:proofErr w:type="spellStart"/>
            <w:r>
              <w:rPr>
                <w:rFonts w:ascii="Times New Roman" w:hAnsi="Times New Roman"/>
              </w:rPr>
              <w:t>Geoportal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751EC27E" w14:textId="77777777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54AFBE27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1ACC694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818644B" w14:textId="77777777" w:rsidR="006A701A" w:rsidRPr="00761CD3" w:rsidRDefault="00271CBA" w:rsidP="005544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  <w:tr w:rsidR="006A701A" w:rsidRPr="008B4FE6" w14:paraId="4833F1C5" w14:textId="77777777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2EEFFFC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29488A0F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BCEFE2B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1EF964CE" w14:textId="77777777" w:rsidR="00260F33" w:rsidRPr="008B4FE6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609CFA9E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014759B1" w14:textId="77777777" w:rsidR="00260F33" w:rsidRPr="008B4FE6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60F33" w:rsidRPr="008B4FE6" w14:paraId="50987107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5EE5221D" w14:textId="15ECDBED" w:rsidR="00260F33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06AC5">
              <w:rPr>
                <w:rFonts w:ascii="Times New Roman" w:hAnsi="Times New Roman"/>
                <w:color w:val="000000"/>
              </w:rPr>
              <w:t>Inwestorzy</w:t>
            </w:r>
            <w:r w:rsidR="0012787B">
              <w:rPr>
                <w:rFonts w:ascii="Times New Roman" w:hAnsi="Times New Roman"/>
                <w:color w:val="000000"/>
              </w:rPr>
              <w:t xml:space="preserve"> oraz właściciele i zarządcy obiektów budowlanych</w:t>
            </w:r>
          </w:p>
          <w:p w14:paraId="175A8E83" w14:textId="77777777" w:rsidR="0028532D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819FCD4" w14:textId="77777777" w:rsidR="0028532D" w:rsidRPr="00006AC5" w:rsidRDefault="0028532D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2297" w:type="dxa"/>
            <w:gridSpan w:val="6"/>
            <w:shd w:val="clear" w:color="auto" w:fill="auto"/>
          </w:tcPr>
          <w:p w14:paraId="5C507D4B" w14:textId="77777777" w:rsidR="002C6D68" w:rsidRP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C6D68">
              <w:rPr>
                <w:rFonts w:ascii="Times New Roman" w:hAnsi="Times New Roman"/>
                <w:color w:val="000000"/>
                <w:spacing w:val="-2"/>
              </w:rPr>
              <w:t>ok. 200 540 pozwoleń na budowę</w:t>
            </w:r>
          </w:p>
          <w:p w14:paraId="16E3907F" w14:textId="77777777" w:rsidR="002C6D68" w:rsidRP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C6D68">
              <w:rPr>
                <w:rFonts w:ascii="Times New Roman" w:hAnsi="Times New Roman"/>
                <w:color w:val="000000"/>
                <w:spacing w:val="-2"/>
              </w:rPr>
              <w:t>ok. 34 586 przyjętych zgłoszeń z projektem</w:t>
            </w:r>
          </w:p>
          <w:p w14:paraId="332B2158" w14:textId="77777777" w:rsidR="002C6D68" w:rsidRPr="002C6D68" w:rsidRDefault="002C6D68" w:rsidP="002C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C6D68">
              <w:rPr>
                <w:rFonts w:ascii="Times New Roman" w:hAnsi="Times New Roman"/>
                <w:color w:val="000000"/>
                <w:spacing w:val="-2"/>
              </w:rPr>
              <w:t>ok. 196 548 obiektów oddanych do użytkowania</w:t>
            </w:r>
          </w:p>
          <w:p w14:paraId="6804FE32" w14:textId="711A886F" w:rsidR="00260F33" w:rsidRPr="00006AC5" w:rsidRDefault="002C6D68" w:rsidP="002C6D6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C6D68">
              <w:rPr>
                <w:rFonts w:ascii="Times New Roman" w:hAnsi="Times New Roman"/>
                <w:color w:val="000000"/>
                <w:spacing w:val="-2"/>
              </w:rPr>
              <w:t>(w 2020 roku</w:t>
            </w:r>
            <w:r>
              <w:rPr>
                <w:rFonts w:ascii="Times New Roman" w:hAnsi="Times New Roman"/>
                <w:color w:val="000000"/>
                <w:spacing w:val="-2"/>
              </w:rPr>
              <w:t>)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2298B250" w14:textId="33DD6952" w:rsidR="00260F33" w:rsidRPr="00006AC5" w:rsidRDefault="002C6D68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C6D68">
              <w:rPr>
                <w:rFonts w:ascii="Times New Roman" w:hAnsi="Times New Roman"/>
                <w:color w:val="000000"/>
                <w:spacing w:val="-2"/>
              </w:rPr>
              <w:t>Główny Urząd Nadzoru Budowlanego (Ruch budowlany 2020 r.)</w:t>
            </w:r>
          </w:p>
        </w:tc>
        <w:tc>
          <w:tcPr>
            <w:tcW w:w="4245" w:type="dxa"/>
            <w:gridSpan w:val="11"/>
            <w:shd w:val="clear" w:color="auto" w:fill="auto"/>
          </w:tcPr>
          <w:p w14:paraId="56FD5AFD" w14:textId="0158BD2F" w:rsidR="0028532D" w:rsidRPr="00006AC5" w:rsidRDefault="007D5DEE" w:rsidP="007047A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Uproszczenie wzoru oświadczenia </w:t>
            </w:r>
            <w:r w:rsidRPr="007D5DEE">
              <w:rPr>
                <w:rFonts w:ascii="Times New Roman" w:hAnsi="Times New Roman"/>
                <w:color w:val="000000"/>
                <w:spacing w:val="-2"/>
              </w:rPr>
              <w:t>o posiadanym prawie do dysponowania nieruchomością na cele budowlane</w:t>
            </w:r>
            <w:r w:rsidR="00250FD1">
              <w:rPr>
                <w:rFonts w:ascii="Times New Roman" w:hAnsi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Jednocześnie umożliwienie dołączeni</w:t>
            </w:r>
            <w:r w:rsidR="007047A4">
              <w:rPr>
                <w:rFonts w:ascii="Times New Roman" w:hAnsi="Times New Roman"/>
                <w:color w:val="000000"/>
                <w:spacing w:val="-2"/>
              </w:rPr>
              <w:t>a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tego oświadczenia do elektronicznych wniosków i zgłoszeń.</w:t>
            </w:r>
          </w:p>
        </w:tc>
      </w:tr>
      <w:tr w:rsidR="00260F33" w:rsidRPr="008B4FE6" w14:paraId="0B783AB4" w14:textId="77777777" w:rsidTr="00250FD1">
        <w:trPr>
          <w:gridAfter w:val="1"/>
          <w:wAfter w:w="10" w:type="dxa"/>
          <w:trHeight w:val="142"/>
        </w:trPr>
        <w:tc>
          <w:tcPr>
            <w:tcW w:w="2269" w:type="dxa"/>
            <w:gridSpan w:val="3"/>
            <w:shd w:val="clear" w:color="auto" w:fill="auto"/>
          </w:tcPr>
          <w:p w14:paraId="03350093" w14:textId="54D58098" w:rsidR="00260F33" w:rsidRPr="00006AC5" w:rsidRDefault="00E77E14" w:rsidP="00006AC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</w:rPr>
              <w:t xml:space="preserve">Organy </w:t>
            </w:r>
            <w:r w:rsidR="005544BE" w:rsidRPr="00006AC5">
              <w:rPr>
                <w:rFonts w:ascii="Times New Roman" w:hAnsi="Times New Roman"/>
                <w:color w:val="000000"/>
              </w:rPr>
              <w:t>administracji architektoniczno-budowlanej</w:t>
            </w:r>
            <w:r w:rsidR="007D5DEE">
              <w:rPr>
                <w:rFonts w:ascii="Times New Roman" w:hAnsi="Times New Roman"/>
                <w:color w:val="000000"/>
              </w:rPr>
              <w:t xml:space="preserve"> i nadzoru budowlanego</w:t>
            </w:r>
          </w:p>
        </w:tc>
        <w:tc>
          <w:tcPr>
            <w:tcW w:w="2297" w:type="dxa"/>
            <w:gridSpan w:val="6"/>
            <w:shd w:val="clear" w:color="auto" w:fill="auto"/>
          </w:tcPr>
          <w:p w14:paraId="2363B184" w14:textId="77777777" w:rsidR="007725C6" w:rsidRPr="00006AC5" w:rsidRDefault="007725C6" w:rsidP="0008202E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wojewodowie (16);</w:t>
            </w:r>
          </w:p>
          <w:p w14:paraId="321E0AAE" w14:textId="77777777" w:rsidR="0012787B" w:rsidRDefault="007725C6" w:rsidP="0012787B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06AC5">
              <w:rPr>
                <w:rFonts w:ascii="Times New Roman" w:hAnsi="Times New Roman"/>
                <w:color w:val="000000"/>
                <w:spacing w:val="-2"/>
              </w:rPr>
              <w:t>starostowie i prezydenci miast na prawach powiatu (380)</w:t>
            </w:r>
            <w:r w:rsidR="007D5DEE">
              <w:rPr>
                <w:rFonts w:ascii="Times New Roman" w:hAnsi="Times New Roman"/>
                <w:color w:val="000000"/>
                <w:spacing w:val="-2"/>
              </w:rPr>
              <w:t>;</w:t>
            </w:r>
          </w:p>
          <w:p w14:paraId="20823345" w14:textId="77777777" w:rsidR="0012787B" w:rsidRDefault="0012787B" w:rsidP="0012787B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2787B">
              <w:rPr>
                <w:rFonts w:ascii="Times New Roman" w:hAnsi="Times New Roman"/>
                <w:color w:val="000000"/>
                <w:spacing w:val="-2"/>
              </w:rPr>
              <w:t>wojewódzcy inspektorzy nadzoru budowlanego (16);</w:t>
            </w:r>
          </w:p>
          <w:p w14:paraId="429DCB94" w14:textId="1C899B3A" w:rsidR="007725C6" w:rsidRPr="0012787B" w:rsidRDefault="0012787B" w:rsidP="0012787B">
            <w:pPr>
              <w:numPr>
                <w:ilvl w:val="0"/>
                <w:numId w:val="33"/>
              </w:numPr>
              <w:tabs>
                <w:tab w:val="clear" w:pos="720"/>
              </w:tabs>
              <w:spacing w:line="240" w:lineRule="auto"/>
              <w:ind w:left="343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2787B">
              <w:rPr>
                <w:rFonts w:ascii="Times New Roman" w:hAnsi="Times New Roman"/>
                <w:color w:val="000000"/>
                <w:spacing w:val="-2"/>
              </w:rPr>
              <w:t>powiatowi inspektorzy nadzoru budowlanego (377)</w:t>
            </w:r>
            <w:r w:rsidR="007725C6" w:rsidRPr="0012787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  <w:tc>
          <w:tcPr>
            <w:tcW w:w="2126" w:type="dxa"/>
            <w:gridSpan w:val="9"/>
            <w:shd w:val="clear" w:color="auto" w:fill="auto"/>
          </w:tcPr>
          <w:p w14:paraId="3A97C734" w14:textId="77777777" w:rsidR="00260F33" w:rsidRPr="00006AC5" w:rsidRDefault="00260F33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4245" w:type="dxa"/>
            <w:gridSpan w:val="11"/>
            <w:shd w:val="clear" w:color="auto" w:fill="auto"/>
          </w:tcPr>
          <w:p w14:paraId="6BC1F8F2" w14:textId="1A6DF87A" w:rsidR="00D47E52" w:rsidRPr="00006AC5" w:rsidRDefault="007D5DEE" w:rsidP="0008202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Uwzględnienie wzoru przy rozpatrywaniu wniosków i zgłoszeń, do których istnieje obowiązek dołączenia oświadczenia.</w:t>
            </w:r>
          </w:p>
        </w:tc>
      </w:tr>
      <w:tr w:rsidR="006A701A" w:rsidRPr="008B4FE6" w14:paraId="650F6B10" w14:textId="77777777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E70B654" w14:textId="77777777" w:rsidR="006A701A" w:rsidRPr="008B4FE6" w:rsidRDefault="001B3460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</w:t>
            </w:r>
            <w:r w:rsidR="0076658F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 xml:space="preserve"> czasu trwania </w:t>
            </w:r>
            <w:r w:rsidR="0076658F">
              <w:rPr>
                <w:rFonts w:ascii="Times New Roman" w:hAnsi="Times New Roman"/>
                <w:b/>
                <w:color w:val="000000"/>
              </w:rPr>
              <w:t xml:space="preserve">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6A701A" w:rsidRPr="008B4FE6" w14:paraId="447CAED2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14:paraId="6189D70D" w14:textId="35AC7437" w:rsidR="0062338F" w:rsidRDefault="0062338F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2338F">
              <w:rPr>
                <w:rFonts w:ascii="Times New Roman" w:hAnsi="Times New Roman"/>
              </w:rPr>
              <w:t>Zgodnie z art. 5 ustawy z dnia 7 lipca 2005 r. o działalności lobbingowej w procesie stanowienia prawa (Dz. U. z 2017 r. poz. 248) oraz § 52 uchwały Nr 190 Rady Ministrów z dnia 29 października 2013 r. –</w:t>
            </w:r>
            <w:r w:rsidR="006D4687">
              <w:rPr>
                <w:rFonts w:ascii="Times New Roman" w:hAnsi="Times New Roman"/>
              </w:rPr>
              <w:t xml:space="preserve"> </w:t>
            </w:r>
            <w:r w:rsidRPr="0062338F">
              <w:rPr>
                <w:rFonts w:ascii="Times New Roman" w:hAnsi="Times New Roman"/>
              </w:rPr>
              <w:t>Regulamin pracy Rady Ministrów</w:t>
            </w:r>
            <w:r>
              <w:rPr>
                <w:rFonts w:ascii="Times New Roman" w:hAnsi="Times New Roman"/>
              </w:rPr>
              <w:t xml:space="preserve"> </w:t>
            </w:r>
            <w:r w:rsidRPr="00D21253">
              <w:rPr>
                <w:rFonts w:ascii="Times New Roman" w:hAnsi="Times New Roman"/>
              </w:rPr>
              <w:t>(M. P. z 2016 r. poz. 1006, z późn. zm.)</w:t>
            </w:r>
            <w:r w:rsidRPr="0062338F">
              <w:rPr>
                <w:rFonts w:ascii="Times New Roman" w:hAnsi="Times New Roman"/>
              </w:rPr>
              <w:t xml:space="preserve"> projekt rozporządzenia </w:t>
            </w:r>
            <w:r w:rsidR="009F304D" w:rsidRPr="009F304D">
              <w:rPr>
                <w:rFonts w:ascii="Times New Roman" w:hAnsi="Times New Roman"/>
              </w:rPr>
              <w:t>został</w:t>
            </w:r>
            <w:r w:rsidR="009F304D" w:rsidRPr="009F304D" w:rsidDel="009F304D">
              <w:rPr>
                <w:rFonts w:ascii="Times New Roman" w:hAnsi="Times New Roman"/>
              </w:rPr>
              <w:t xml:space="preserve"> </w:t>
            </w:r>
            <w:r w:rsidRPr="0062338F">
              <w:rPr>
                <w:rFonts w:ascii="Times New Roman" w:hAnsi="Times New Roman"/>
              </w:rPr>
              <w:t xml:space="preserve">zamieszczony w Biuletynie Informacji Publicznej Ministra Rozwoju, Pracy i Technologii oraz w Biuletynie Informacji Publicznej </w:t>
            </w:r>
            <w:r w:rsidR="008957A3">
              <w:rPr>
                <w:rFonts w:ascii="Times New Roman" w:hAnsi="Times New Roman"/>
              </w:rPr>
              <w:t xml:space="preserve">na stronie podmiotowej </w:t>
            </w:r>
            <w:r w:rsidRPr="0062338F">
              <w:rPr>
                <w:rFonts w:ascii="Times New Roman" w:hAnsi="Times New Roman"/>
              </w:rPr>
              <w:t>Rządowego Centrum Legislacji w serwisie „Rządowy Proces Legislacyjny”.</w:t>
            </w:r>
          </w:p>
          <w:p w14:paraId="3FE8D03F" w14:textId="77777777" w:rsidR="0062338F" w:rsidRPr="00D21253" w:rsidRDefault="0062338F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990D11A" w14:textId="128798C7" w:rsidR="00D21253" w:rsidRPr="00D21253" w:rsidRDefault="009F304D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F304D">
              <w:rPr>
                <w:rFonts w:ascii="Times New Roman" w:hAnsi="Times New Roman"/>
              </w:rPr>
              <w:t xml:space="preserve">Projekt </w:t>
            </w:r>
            <w:r>
              <w:rPr>
                <w:rFonts w:ascii="Times New Roman" w:hAnsi="Times New Roman"/>
              </w:rPr>
              <w:t>rozporządzenia</w:t>
            </w:r>
            <w:r w:rsidRPr="009F304D">
              <w:rPr>
                <w:rFonts w:ascii="Times New Roman" w:hAnsi="Times New Roman"/>
              </w:rPr>
              <w:t xml:space="preserve"> do konsultacji publicznych przekazano pismem z </w:t>
            </w:r>
            <w:r>
              <w:rPr>
                <w:rFonts w:ascii="Times New Roman" w:hAnsi="Times New Roman"/>
              </w:rPr>
              <w:t>22</w:t>
            </w:r>
            <w:r w:rsidRPr="009F30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kwietnia</w:t>
            </w:r>
            <w:r w:rsidRPr="009F304D">
              <w:rPr>
                <w:rFonts w:ascii="Times New Roman" w:hAnsi="Times New Roman"/>
              </w:rPr>
              <w:t xml:space="preserve"> 2021 r. Konsultacje publiczne zakończono </w:t>
            </w:r>
            <w:r>
              <w:rPr>
                <w:rFonts w:ascii="Times New Roman" w:hAnsi="Times New Roman"/>
              </w:rPr>
              <w:t>6</w:t>
            </w:r>
            <w:r w:rsidRPr="009F30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maja </w:t>
            </w:r>
            <w:r w:rsidRPr="009F304D">
              <w:rPr>
                <w:rFonts w:ascii="Times New Roman" w:hAnsi="Times New Roman"/>
              </w:rPr>
              <w:t xml:space="preserve">2021 r. Projekt </w:t>
            </w:r>
            <w:r>
              <w:rPr>
                <w:rFonts w:ascii="Times New Roman" w:hAnsi="Times New Roman"/>
              </w:rPr>
              <w:t>rozporządzenia</w:t>
            </w:r>
            <w:r w:rsidRPr="009F304D">
              <w:rPr>
                <w:rFonts w:ascii="Times New Roman" w:hAnsi="Times New Roman"/>
              </w:rPr>
              <w:t xml:space="preserve"> został przekazany do konsultacji publicznych m.in. następującym podmiotom:</w:t>
            </w:r>
          </w:p>
          <w:p w14:paraId="33B28985" w14:textId="2F9851E4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Izba Architektów Rzeczypospolitej Polskiej </w:t>
            </w:r>
            <w:r w:rsidR="004313C2">
              <w:rPr>
                <w:rFonts w:ascii="Times New Roman" w:hAnsi="Times New Roman"/>
              </w:rPr>
              <w:t>–</w:t>
            </w:r>
            <w:r w:rsidR="004313C2" w:rsidRPr="00D21253">
              <w:rPr>
                <w:rFonts w:ascii="Times New Roman" w:hAnsi="Times New Roman"/>
              </w:rPr>
              <w:t xml:space="preserve"> </w:t>
            </w:r>
            <w:r w:rsidRPr="00D21253">
              <w:rPr>
                <w:rFonts w:ascii="Times New Roman" w:hAnsi="Times New Roman"/>
              </w:rPr>
              <w:t>Krajowa Rada;</w:t>
            </w:r>
          </w:p>
          <w:p w14:paraId="63527A32" w14:textId="018A6DC6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Polska Izba Inżynierów Budownictwa </w:t>
            </w:r>
            <w:r w:rsidR="004313C2">
              <w:rPr>
                <w:rFonts w:ascii="Times New Roman" w:hAnsi="Times New Roman"/>
              </w:rPr>
              <w:t>–</w:t>
            </w:r>
            <w:r w:rsidR="004313C2" w:rsidRPr="00D21253">
              <w:rPr>
                <w:rFonts w:ascii="Times New Roman" w:hAnsi="Times New Roman"/>
              </w:rPr>
              <w:t xml:space="preserve"> </w:t>
            </w:r>
            <w:r w:rsidRPr="00D21253">
              <w:rPr>
                <w:rFonts w:ascii="Times New Roman" w:hAnsi="Times New Roman"/>
              </w:rPr>
              <w:t xml:space="preserve">Krajowa Rada; </w:t>
            </w:r>
          </w:p>
          <w:p w14:paraId="6E26C9EC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Stowarzyszenie Architektów Polskich;</w:t>
            </w:r>
          </w:p>
          <w:p w14:paraId="611D42F1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Polski Związek Pracodawców Budownictwa; </w:t>
            </w:r>
          </w:p>
          <w:p w14:paraId="3A9DFA15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Izba Projektowania Budowlanego; </w:t>
            </w:r>
          </w:p>
          <w:p w14:paraId="598FCBFF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Polski Związek Inżynierów i Techników Budownictwa; </w:t>
            </w:r>
          </w:p>
          <w:p w14:paraId="7C91E3B4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NSZZ Solidarność;</w:t>
            </w:r>
          </w:p>
          <w:p w14:paraId="03D96A14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Ogólnopolskie Porozumienie Związków Zawodowych</w:t>
            </w:r>
          </w:p>
          <w:p w14:paraId="46C73424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Forum Związków Zawodowych;</w:t>
            </w:r>
          </w:p>
          <w:p w14:paraId="63282FBA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Związek Przedsiębiorców i Pracodawców;</w:t>
            </w:r>
          </w:p>
          <w:p w14:paraId="17BBECEE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Business Centre Club;</w:t>
            </w:r>
          </w:p>
          <w:p w14:paraId="1F7D31B1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Związek Rzemiosła Polskiego; </w:t>
            </w:r>
          </w:p>
          <w:p w14:paraId="20E814DE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Konfederacja Lewiatan;</w:t>
            </w:r>
          </w:p>
          <w:p w14:paraId="027539A8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Pracodawcy RP;</w:t>
            </w:r>
          </w:p>
          <w:p w14:paraId="66318D90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Federacja Przedsiębiorców Polskich;</w:t>
            </w:r>
          </w:p>
          <w:p w14:paraId="1610BB9D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Związek Zawodowy Budowlani;</w:t>
            </w:r>
          </w:p>
          <w:p w14:paraId="1AFA288A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Fundacja Wszechnicy Budowlanej;</w:t>
            </w:r>
          </w:p>
          <w:p w14:paraId="09F1F9F2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Instytut Gospodarki Nieruchomościami;</w:t>
            </w:r>
          </w:p>
          <w:p w14:paraId="230E7B27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Konfederacja Budownictwa i Nieruchomości;</w:t>
            </w:r>
          </w:p>
          <w:p w14:paraId="7D975085" w14:textId="00BA88D4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 xml:space="preserve">Korporacja Przedsiębiorców Budowlanych </w:t>
            </w:r>
            <w:r w:rsidR="004313C2">
              <w:rPr>
                <w:rFonts w:ascii="Times New Roman" w:hAnsi="Times New Roman"/>
              </w:rPr>
              <w:t>„</w:t>
            </w:r>
            <w:r w:rsidRPr="00D21253">
              <w:rPr>
                <w:rFonts w:ascii="Times New Roman" w:hAnsi="Times New Roman"/>
              </w:rPr>
              <w:t>UNI-BUD</w:t>
            </w:r>
            <w:r w:rsidR="004313C2">
              <w:rPr>
                <w:rFonts w:ascii="Times New Roman" w:hAnsi="Times New Roman"/>
              </w:rPr>
              <w:t>”</w:t>
            </w:r>
            <w:r w:rsidRPr="00D21253">
              <w:rPr>
                <w:rFonts w:ascii="Times New Roman" w:hAnsi="Times New Roman"/>
              </w:rPr>
              <w:t>;</w:t>
            </w:r>
          </w:p>
          <w:p w14:paraId="30F8F7DA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Krajowa Izba Gospodarcza;</w:t>
            </w:r>
          </w:p>
          <w:p w14:paraId="5A4931A6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Polska Rada Biznesu;</w:t>
            </w:r>
          </w:p>
          <w:p w14:paraId="450283C6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Państwowa Agencja Rozwoju Przedsiębiorczości;</w:t>
            </w:r>
          </w:p>
          <w:p w14:paraId="0C860DF0" w14:textId="77777777" w:rsidR="00D21253" w:rsidRP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lastRenderedPageBreak/>
              <w:t>Polska Izba Budownictwa;</w:t>
            </w:r>
          </w:p>
          <w:p w14:paraId="0DD15CD9" w14:textId="590EB408" w:rsidR="00D21253" w:rsidRDefault="00D21253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D21253">
              <w:rPr>
                <w:rFonts w:ascii="Times New Roman" w:hAnsi="Times New Roman"/>
              </w:rPr>
              <w:t>Polski Związek Firm Deweloperskich</w:t>
            </w:r>
            <w:r w:rsidR="002F2648">
              <w:rPr>
                <w:rFonts w:ascii="Times New Roman" w:hAnsi="Times New Roman"/>
              </w:rPr>
              <w:t>:</w:t>
            </w:r>
          </w:p>
          <w:p w14:paraId="241D8068" w14:textId="7C87EE19" w:rsidR="002F2648" w:rsidRDefault="002F2648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Porozumienie Zielonogórskie;</w:t>
            </w:r>
          </w:p>
          <w:p w14:paraId="05C61DFC" w14:textId="63630490" w:rsidR="002F2648" w:rsidRDefault="002F2648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Informatyki i Telekomunikacji;</w:t>
            </w:r>
          </w:p>
          <w:p w14:paraId="0494DD2B" w14:textId="23B5ECD7" w:rsidR="002F2648" w:rsidRDefault="0024246F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Izba Gospodarcza Gazownictwa;</w:t>
            </w:r>
          </w:p>
          <w:p w14:paraId="78FDE926" w14:textId="77777777" w:rsidR="00F62449" w:rsidRDefault="0024246F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Polska izba Przemysłu Chemicznego</w:t>
            </w:r>
            <w:r w:rsidR="00F62449">
              <w:rPr>
                <w:rFonts w:ascii="Times New Roman" w:hAnsi="Times New Roman"/>
              </w:rPr>
              <w:t>;</w:t>
            </w:r>
          </w:p>
          <w:p w14:paraId="154BC017" w14:textId="698C74BD" w:rsidR="0024246F" w:rsidRDefault="00F62449" w:rsidP="0062338F">
            <w:pPr>
              <w:numPr>
                <w:ilvl w:val="0"/>
                <w:numId w:val="42"/>
              </w:numPr>
              <w:spacing w:line="240" w:lineRule="auto"/>
              <w:ind w:left="347"/>
              <w:jc w:val="both"/>
              <w:rPr>
                <w:rFonts w:ascii="Times New Roman" w:hAnsi="Times New Roman"/>
              </w:rPr>
            </w:pPr>
            <w:r w:rsidRPr="00F62449">
              <w:rPr>
                <w:rFonts w:ascii="Times New Roman" w:hAnsi="Times New Roman"/>
              </w:rPr>
              <w:t>Polska Organizacja Przemysłu i Handlu Naftowego</w:t>
            </w:r>
            <w:r w:rsidR="0024246F">
              <w:rPr>
                <w:rFonts w:ascii="Times New Roman" w:hAnsi="Times New Roman"/>
              </w:rPr>
              <w:t>.</w:t>
            </w:r>
          </w:p>
          <w:p w14:paraId="2F3AB0A9" w14:textId="77777777" w:rsidR="00D21253" w:rsidRPr="00D21253" w:rsidRDefault="00D21253" w:rsidP="00D21253">
            <w:pPr>
              <w:spacing w:line="240" w:lineRule="auto"/>
              <w:ind w:left="720"/>
              <w:jc w:val="both"/>
              <w:rPr>
                <w:rFonts w:ascii="Times New Roman" w:hAnsi="Times New Roman"/>
              </w:rPr>
            </w:pPr>
          </w:p>
          <w:p w14:paraId="572A6C60" w14:textId="3648788B" w:rsidR="009F304D" w:rsidRPr="009F304D" w:rsidRDefault="009F304D" w:rsidP="009F304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F304D">
              <w:rPr>
                <w:rFonts w:ascii="Times New Roman" w:hAnsi="Times New Roman"/>
              </w:rPr>
              <w:t xml:space="preserve">Projekt ustawy do opiniowania przekazano pismem z </w:t>
            </w:r>
            <w:r>
              <w:rPr>
                <w:rFonts w:ascii="Times New Roman" w:hAnsi="Times New Roman"/>
              </w:rPr>
              <w:t>22 kwietnia</w:t>
            </w:r>
            <w:r w:rsidRPr="009F304D">
              <w:rPr>
                <w:rFonts w:ascii="Times New Roman" w:hAnsi="Times New Roman"/>
              </w:rPr>
              <w:t xml:space="preserve"> 2021 r. Opiniowanie zakończono </w:t>
            </w:r>
            <w:r>
              <w:rPr>
                <w:rFonts w:ascii="Times New Roman" w:hAnsi="Times New Roman"/>
              </w:rPr>
              <w:t>6 maja</w:t>
            </w:r>
            <w:r w:rsidRPr="009F304D">
              <w:rPr>
                <w:rFonts w:ascii="Times New Roman" w:hAnsi="Times New Roman"/>
              </w:rPr>
              <w:t xml:space="preserve"> 2021 r. Projekt rozporządzenia przekazano do opiniowania następującym podmiotom:</w:t>
            </w:r>
          </w:p>
          <w:p w14:paraId="118C7B1D" w14:textId="4704B2F9" w:rsidR="009F304D" w:rsidRPr="003925A3" w:rsidRDefault="009F304D" w:rsidP="003925A3">
            <w:pPr>
              <w:pStyle w:val="Akapitzlist"/>
              <w:numPr>
                <w:ilvl w:val="0"/>
                <w:numId w:val="44"/>
              </w:numPr>
              <w:spacing w:line="240" w:lineRule="auto"/>
              <w:ind w:left="344"/>
              <w:jc w:val="both"/>
              <w:rPr>
                <w:rFonts w:ascii="Times New Roman" w:hAnsi="Times New Roman"/>
              </w:rPr>
            </w:pPr>
            <w:r w:rsidRPr="003925A3">
              <w:rPr>
                <w:rFonts w:ascii="Times New Roman" w:hAnsi="Times New Roman"/>
              </w:rPr>
              <w:t>Urząd Ochrony Konkurencji i Konsumentów;</w:t>
            </w:r>
          </w:p>
          <w:p w14:paraId="555BD203" w14:textId="56F2C3D7" w:rsidR="009F304D" w:rsidRPr="003925A3" w:rsidRDefault="009F304D" w:rsidP="003925A3">
            <w:pPr>
              <w:pStyle w:val="Akapitzlist"/>
              <w:numPr>
                <w:ilvl w:val="0"/>
                <w:numId w:val="44"/>
              </w:numPr>
              <w:spacing w:line="240" w:lineRule="auto"/>
              <w:ind w:left="344"/>
              <w:jc w:val="both"/>
              <w:rPr>
                <w:rFonts w:ascii="Times New Roman" w:hAnsi="Times New Roman"/>
              </w:rPr>
            </w:pPr>
            <w:r w:rsidRPr="003925A3">
              <w:rPr>
                <w:rFonts w:ascii="Times New Roman" w:hAnsi="Times New Roman"/>
              </w:rPr>
              <w:t>Prokuratoria Generalna Rzeczypospolitej Polskiej;</w:t>
            </w:r>
          </w:p>
          <w:p w14:paraId="3E94AC0F" w14:textId="32C73779" w:rsidR="009F304D" w:rsidRPr="003925A3" w:rsidRDefault="009F304D" w:rsidP="003925A3">
            <w:pPr>
              <w:pStyle w:val="Akapitzlist"/>
              <w:numPr>
                <w:ilvl w:val="0"/>
                <w:numId w:val="44"/>
              </w:numPr>
              <w:spacing w:line="240" w:lineRule="auto"/>
              <w:ind w:left="344"/>
              <w:jc w:val="both"/>
              <w:rPr>
                <w:rFonts w:ascii="Times New Roman" w:hAnsi="Times New Roman"/>
              </w:rPr>
            </w:pPr>
            <w:r w:rsidRPr="003925A3">
              <w:rPr>
                <w:rFonts w:ascii="Times New Roman" w:hAnsi="Times New Roman"/>
              </w:rPr>
              <w:t>Rzecznik Małych i Średnich Przedsiębiorstw;</w:t>
            </w:r>
          </w:p>
          <w:p w14:paraId="689995A9" w14:textId="69DC491B" w:rsidR="009F304D" w:rsidRPr="003925A3" w:rsidRDefault="009F304D" w:rsidP="003925A3">
            <w:pPr>
              <w:pStyle w:val="Akapitzlist"/>
              <w:numPr>
                <w:ilvl w:val="0"/>
                <w:numId w:val="44"/>
              </w:numPr>
              <w:spacing w:line="240" w:lineRule="auto"/>
              <w:ind w:left="344"/>
              <w:jc w:val="both"/>
              <w:rPr>
                <w:rFonts w:ascii="Times New Roman" w:hAnsi="Times New Roman"/>
              </w:rPr>
            </w:pPr>
            <w:r w:rsidRPr="003925A3">
              <w:rPr>
                <w:rFonts w:ascii="Times New Roman" w:hAnsi="Times New Roman"/>
              </w:rPr>
              <w:t>Urząd Ochrony Danych Osobowych;</w:t>
            </w:r>
          </w:p>
          <w:p w14:paraId="670F68E8" w14:textId="2FB83D78" w:rsidR="009F304D" w:rsidRPr="003925A3" w:rsidRDefault="009F304D" w:rsidP="003925A3">
            <w:pPr>
              <w:pStyle w:val="Akapitzlist"/>
              <w:numPr>
                <w:ilvl w:val="0"/>
                <w:numId w:val="44"/>
              </w:numPr>
              <w:spacing w:line="240" w:lineRule="auto"/>
              <w:ind w:left="344"/>
              <w:jc w:val="both"/>
              <w:rPr>
                <w:rFonts w:ascii="Times New Roman" w:hAnsi="Times New Roman"/>
              </w:rPr>
            </w:pPr>
            <w:r w:rsidRPr="003925A3">
              <w:rPr>
                <w:rFonts w:ascii="Times New Roman" w:hAnsi="Times New Roman"/>
              </w:rPr>
              <w:t>Główny Urząd Statystyczny;</w:t>
            </w:r>
          </w:p>
          <w:p w14:paraId="5538776E" w14:textId="2A02F710" w:rsidR="009F304D" w:rsidRPr="003925A3" w:rsidRDefault="009F304D" w:rsidP="003925A3">
            <w:pPr>
              <w:pStyle w:val="Akapitzlist"/>
              <w:numPr>
                <w:ilvl w:val="0"/>
                <w:numId w:val="44"/>
              </w:numPr>
              <w:spacing w:line="240" w:lineRule="auto"/>
              <w:ind w:left="344"/>
              <w:jc w:val="both"/>
              <w:rPr>
                <w:rFonts w:ascii="Times New Roman" w:hAnsi="Times New Roman"/>
              </w:rPr>
            </w:pPr>
            <w:r w:rsidRPr="003925A3">
              <w:rPr>
                <w:rFonts w:ascii="Times New Roman" w:hAnsi="Times New Roman"/>
              </w:rPr>
              <w:t>Komenda Główna Państwowej Straży Pożarnej;</w:t>
            </w:r>
          </w:p>
          <w:p w14:paraId="724A870E" w14:textId="12BCC9BB" w:rsidR="009F304D" w:rsidRPr="003925A3" w:rsidRDefault="009F304D" w:rsidP="003925A3">
            <w:pPr>
              <w:pStyle w:val="Akapitzlist"/>
              <w:numPr>
                <w:ilvl w:val="0"/>
                <w:numId w:val="44"/>
              </w:numPr>
              <w:spacing w:line="240" w:lineRule="auto"/>
              <w:ind w:left="344"/>
              <w:jc w:val="both"/>
              <w:rPr>
                <w:rFonts w:ascii="Times New Roman" w:hAnsi="Times New Roman"/>
              </w:rPr>
            </w:pPr>
            <w:r w:rsidRPr="003925A3">
              <w:rPr>
                <w:rFonts w:ascii="Times New Roman" w:hAnsi="Times New Roman"/>
              </w:rPr>
              <w:t>Główny Urząd Geodezji i Kartografii.</w:t>
            </w:r>
          </w:p>
          <w:p w14:paraId="302C2AF5" w14:textId="77777777" w:rsidR="009F304D" w:rsidRPr="009F304D" w:rsidRDefault="009F304D" w:rsidP="009F304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BEB662F" w14:textId="0226E11A" w:rsidR="006A701A" w:rsidRDefault="009F304D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F304D">
              <w:rPr>
                <w:rFonts w:ascii="Times New Roman" w:hAnsi="Times New Roman"/>
              </w:rPr>
              <w:t xml:space="preserve">Dodatkowo, w ramach opiniowania, projekt </w:t>
            </w:r>
            <w:r w:rsidR="00C7513B">
              <w:rPr>
                <w:rFonts w:ascii="Times New Roman" w:hAnsi="Times New Roman"/>
              </w:rPr>
              <w:t>rozporządzenia</w:t>
            </w:r>
            <w:r w:rsidRPr="009F304D">
              <w:rPr>
                <w:rFonts w:ascii="Times New Roman" w:hAnsi="Times New Roman"/>
              </w:rPr>
              <w:t xml:space="preserve"> przekazano pismem z </w:t>
            </w:r>
            <w:r w:rsidR="00C7513B">
              <w:rPr>
                <w:rFonts w:ascii="Times New Roman" w:hAnsi="Times New Roman"/>
              </w:rPr>
              <w:t>22 kwietnia</w:t>
            </w:r>
            <w:r w:rsidRPr="009F304D">
              <w:rPr>
                <w:rFonts w:ascii="Times New Roman" w:hAnsi="Times New Roman"/>
              </w:rPr>
              <w:t xml:space="preserve"> 2021 r. na Komisję Wspólną Rządu i Samorządu Terytorialnego. Komisja Wspólna Rządu i Samorządu Terytorialnego na posiedzeniu </w:t>
            </w:r>
            <w:r w:rsidR="00941DED">
              <w:rPr>
                <w:rFonts w:ascii="Times New Roman" w:hAnsi="Times New Roman"/>
              </w:rPr>
              <w:t>20 maja</w:t>
            </w:r>
            <w:r w:rsidRPr="009F304D">
              <w:rPr>
                <w:rFonts w:ascii="Times New Roman" w:hAnsi="Times New Roman"/>
              </w:rPr>
              <w:t xml:space="preserve"> 2021 r. pozytywnie zaopiniowała projekt.</w:t>
            </w:r>
          </w:p>
          <w:p w14:paraId="1FBB3164" w14:textId="77777777" w:rsidR="003925A3" w:rsidRDefault="003925A3" w:rsidP="00D2125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1B8B27A5" w14:textId="6DFFA67F" w:rsidR="00C7513B" w:rsidRPr="00C7513B" w:rsidRDefault="00C7513B" w:rsidP="00C7513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Nie odnotowano zainteresowania pracami nad projektem rozporządzenia w trybie ustawy z dnia 7 lipca 2005 r. o działalności lobbingowej w procesie stanowienia prawa. </w:t>
            </w:r>
          </w:p>
        </w:tc>
      </w:tr>
      <w:tr w:rsidR="006A701A" w:rsidRPr="008B4FE6" w14:paraId="3341E532" w14:textId="77777777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7E4B8BDF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260F33" w:rsidRPr="008B4FE6" w14:paraId="17CDC918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 w:val="restart"/>
            <w:shd w:val="clear" w:color="auto" w:fill="FFFFFF"/>
          </w:tcPr>
          <w:p w14:paraId="02027A52" w14:textId="77777777" w:rsidR="00260F33" w:rsidRPr="00C53F26" w:rsidRDefault="00821717" w:rsidP="00821717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 w:rsidR="00CF5F4F"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8243" w:type="dxa"/>
            <w:gridSpan w:val="25"/>
            <w:shd w:val="clear" w:color="auto" w:fill="FFFFFF"/>
          </w:tcPr>
          <w:p w14:paraId="341B5662" w14:textId="77777777" w:rsidR="00260F33" w:rsidRPr="00C53F26" w:rsidRDefault="00260F33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 w:rsidR="00A056CB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57668E" w:rsidRPr="008B4FE6" w14:paraId="341951BE" w14:textId="77777777" w:rsidTr="00264908">
        <w:trPr>
          <w:gridAfter w:val="1"/>
          <w:wAfter w:w="10" w:type="dxa"/>
          <w:trHeight w:val="142"/>
        </w:trPr>
        <w:tc>
          <w:tcPr>
            <w:tcW w:w="2694" w:type="dxa"/>
            <w:gridSpan w:val="4"/>
            <w:vMerge/>
            <w:shd w:val="clear" w:color="auto" w:fill="FFFFFF"/>
          </w:tcPr>
          <w:p w14:paraId="4CA85FE1" w14:textId="77777777" w:rsidR="0057668E" w:rsidRPr="00C53F26" w:rsidRDefault="0057668E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14:paraId="7273237C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2549B4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F894965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0D17AB6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F5D7BD9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14:paraId="306504AE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E7160AD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E96A20A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shd w:val="clear" w:color="auto" w:fill="FFFFFF"/>
          </w:tcPr>
          <w:p w14:paraId="03D347A2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B6FB7D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14:paraId="67EC9077" w14:textId="77777777" w:rsidR="0057668E" w:rsidRPr="00C53F26" w:rsidRDefault="0057668E" w:rsidP="001D6A3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14:paraId="796F0B81" w14:textId="77777777" w:rsidR="0057668E" w:rsidRPr="00C53F26" w:rsidRDefault="0057668E" w:rsidP="00A52ADB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="00CF5F4F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57668E" w:rsidRPr="008B4FE6" w14:paraId="7AF1435F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A61C5DB" w14:textId="77777777" w:rsidR="0057668E" w:rsidRPr="00C53F26" w:rsidRDefault="0057668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3F0489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41E71A5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EFAB32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2B72AA4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7EBC91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B8F6130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6902762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343B63D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7B3219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E1D93F9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FC28EAC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5E846CF" w14:textId="77777777" w:rsidR="0057668E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133F3BE0" w14:textId="77777777" w:rsidTr="00264908">
        <w:trPr>
          <w:trHeight w:val="32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4B27AFE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E250FE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EE00283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2CD1D27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1E43889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3B59B1AB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B01B50D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B8B9BF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05EA863C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12C4DD1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B2103B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925A85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4B6C8BA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  <w:t>0</w:t>
            </w:r>
          </w:p>
        </w:tc>
      </w:tr>
      <w:tr w:rsidR="00C009A1" w:rsidRPr="008B4FE6" w14:paraId="643BF0AC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BE8AB9B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80C5218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BB63510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81E988E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8CF4F3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41F8DDB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91FB5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7063873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47A17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809897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EBD8D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2EADA45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6C44FF2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C009A1" w:rsidRPr="008B4FE6" w14:paraId="185FC903" w14:textId="77777777" w:rsidTr="00264908">
        <w:trPr>
          <w:trHeight w:val="344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A8CD6C4" w14:textId="77777777" w:rsidR="00C009A1" w:rsidRPr="00C53F26" w:rsidRDefault="00C009A1" w:rsidP="00C009A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81806B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C5F7A4" w14:textId="77777777" w:rsidR="00C009A1" w:rsidRPr="00264908" w:rsidRDefault="00C009A1" w:rsidP="00C009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1BA16A9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B042131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87A3FC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4EE5DA3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78AF89A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970033C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39061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BAB6C68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A6AB9A2" w14:textId="77777777" w:rsidR="00C009A1" w:rsidRPr="00264908" w:rsidRDefault="00C009A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B604C66" w14:textId="77777777" w:rsidR="00C009A1" w:rsidRPr="00264908" w:rsidRDefault="00C009A1" w:rsidP="00C009A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56DD6934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2DAF3768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5ED56EA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2C2972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3EDD7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0C3238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36D133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704859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385D98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40F8056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5F46B6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CC93B9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EFFDC4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58B29A7C" w14:textId="77777777" w:rsidR="004E5D61" w:rsidRPr="00805E96" w:rsidRDefault="004E5D61" w:rsidP="00656D5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4A33834F" w14:textId="77777777" w:rsidTr="00264908">
        <w:trPr>
          <w:trHeight w:val="33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0719C7C9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03121FF9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613E8A" w14:textId="1585C411" w:rsidR="004E5D61" w:rsidRPr="00805E96" w:rsidRDefault="00656D51" w:rsidP="006A2B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2A91EF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3D1674C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18AB7D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1BC23EC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09BB0CFF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7EE5A91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E1554E7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5366EEC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EE3C986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A4CE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73B6E31B" w14:textId="77777777" w:rsidR="004E5D61" w:rsidRPr="00805E96" w:rsidRDefault="004E5D6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66158451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5415B52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275928AA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279CD5D" w14:textId="77777777" w:rsidR="002809BA" w:rsidRPr="00805E96" w:rsidRDefault="002809BA" w:rsidP="009F5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35C826D4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5A8655C7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E95870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96B4D7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488F581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53F0CC9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EDA5A54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9C8242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7E1FCBA0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4D3A2B3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14B2800B" w14:textId="77777777" w:rsidTr="00264908">
        <w:trPr>
          <w:trHeight w:val="351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628208B7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319546E6" w14:textId="77777777" w:rsidR="002809BA" w:rsidRPr="00805E96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6CDA70B" w14:textId="77777777" w:rsidR="002809BA" w:rsidRPr="00805E96" w:rsidRDefault="002809BA" w:rsidP="009F5D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5A8E2165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19A3F5B6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2160EAD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33DC83B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543760EA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6B8DD6E8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B7A83AF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61A9EB9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26480A5B" w14:textId="77777777" w:rsidR="002809BA" w:rsidRPr="00805E96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5E9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34C21528" w14:textId="77777777" w:rsidR="002809BA" w:rsidRPr="000D0A4B" w:rsidRDefault="002809BA" w:rsidP="002649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0A4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E5D61" w:rsidRPr="008B4FE6" w14:paraId="64A8B5F9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1EE6D7AD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8ECCBBC" w14:textId="77777777" w:rsidR="004E5D61" w:rsidRPr="00805E96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F50B480" w14:textId="47BF6A49" w:rsidR="004E5D61" w:rsidRPr="00805E96" w:rsidRDefault="00656D51" w:rsidP="006A2B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66297E18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60D758A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406FE045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EFB915B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404252E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1E13166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D4E315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BC80052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62C10D3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3252FD5" w14:textId="77777777" w:rsidR="004E5D61" w:rsidRPr="000D0A4B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4E5D61" w:rsidRPr="008B4FE6" w14:paraId="4582FC3A" w14:textId="77777777" w:rsidTr="00264908">
        <w:trPr>
          <w:trHeight w:val="360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375A091E" w14:textId="77777777" w:rsidR="004E5D61" w:rsidRPr="00C53F26" w:rsidRDefault="004E5D61" w:rsidP="004E5D61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41CA0D0" w14:textId="77777777" w:rsidR="004E5D61" w:rsidRPr="00805E96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9520808" w14:textId="155D4F82" w:rsidR="004E5D61" w:rsidRPr="00805E96" w:rsidRDefault="00656D51" w:rsidP="006A2B2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4B0AE4C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BF7D09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D0A9F2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B87802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284BC61D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DFC02A0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7FDA7E4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691EA1BA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572F5CD9" w14:textId="77777777" w:rsidR="004E5D61" w:rsidRPr="00805E96" w:rsidRDefault="004E5D61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7E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F09C979" w14:textId="77777777" w:rsidR="004E5D61" w:rsidRPr="000D0A4B" w:rsidRDefault="00656D51" w:rsidP="004E5D6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809BA" w:rsidRPr="008B4FE6" w14:paraId="6E924999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4D130BAB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6EB38DB6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508336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20C6B7D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02867085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A975C8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1BC4B7EE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64D0E1A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3C6CB1D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0F00CA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04214FD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CFF9171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437B5C57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809BA" w:rsidRPr="008B4FE6" w14:paraId="689EB67A" w14:textId="77777777" w:rsidTr="00264908">
        <w:trPr>
          <w:trHeight w:val="357"/>
        </w:trPr>
        <w:tc>
          <w:tcPr>
            <w:tcW w:w="2694" w:type="dxa"/>
            <w:gridSpan w:val="4"/>
            <w:shd w:val="clear" w:color="auto" w:fill="FFFFFF"/>
            <w:vAlign w:val="center"/>
          </w:tcPr>
          <w:p w14:paraId="7D1E642B" w14:textId="77777777" w:rsidR="002809BA" w:rsidRPr="00C53F26" w:rsidRDefault="002809BA" w:rsidP="002809BA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1008" w:type="dxa"/>
            <w:gridSpan w:val="2"/>
            <w:shd w:val="clear" w:color="auto" w:fill="FFFFFF"/>
          </w:tcPr>
          <w:p w14:paraId="11F5D3EA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1ECF6917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3"/>
            <w:shd w:val="clear" w:color="auto" w:fill="FFFFFF"/>
          </w:tcPr>
          <w:p w14:paraId="15FF49DC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2"/>
            <w:shd w:val="clear" w:color="auto" w:fill="FFFFFF"/>
          </w:tcPr>
          <w:p w14:paraId="7DC140BB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79DD2E8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354F072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4"/>
            <w:shd w:val="clear" w:color="auto" w:fill="FFFFFF"/>
          </w:tcPr>
          <w:p w14:paraId="33D129DF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9" w:type="dxa"/>
            <w:gridSpan w:val="3"/>
            <w:shd w:val="clear" w:color="auto" w:fill="FFFFFF"/>
          </w:tcPr>
          <w:p w14:paraId="7A40224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09700EEF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14:paraId="2AF99428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70" w:type="dxa"/>
            <w:shd w:val="clear" w:color="auto" w:fill="FFFFFF"/>
          </w:tcPr>
          <w:p w14:paraId="43B59840" w14:textId="77777777" w:rsidR="002809BA" w:rsidRPr="00264908" w:rsidRDefault="002809BA" w:rsidP="004E5D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47" w:type="dxa"/>
            <w:gridSpan w:val="3"/>
            <w:shd w:val="clear" w:color="auto" w:fill="FFFFFF"/>
          </w:tcPr>
          <w:p w14:paraId="289EA14C" w14:textId="77777777" w:rsidR="002809BA" w:rsidRPr="00264908" w:rsidRDefault="002809BA" w:rsidP="002809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90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A701A" w:rsidRPr="008B4FE6" w14:paraId="44ED1D1A" w14:textId="77777777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2BCB464E" w14:textId="77777777" w:rsidR="006A701A" w:rsidRPr="003D1869" w:rsidRDefault="006A701A" w:rsidP="005741EE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3054EBF7" w14:textId="7467DB20" w:rsidR="006A701A" w:rsidRPr="003D1869" w:rsidRDefault="00D21253" w:rsidP="004E5D61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D21253">
              <w:rPr>
                <w:rFonts w:ascii="Times New Roman" w:hAnsi="Times New Roman"/>
                <w:spacing w:val="-2"/>
              </w:rPr>
              <w:t>Nie dotyczy</w:t>
            </w:r>
          </w:p>
        </w:tc>
      </w:tr>
      <w:tr w:rsidR="00E24BD7" w:rsidRPr="008B4FE6" w14:paraId="6143E54A" w14:textId="77777777" w:rsidTr="00E20C20">
        <w:trPr>
          <w:gridAfter w:val="1"/>
          <w:wAfter w:w="10" w:type="dxa"/>
          <w:trHeight w:val="1357"/>
        </w:trPr>
        <w:tc>
          <w:tcPr>
            <w:tcW w:w="2243" w:type="dxa"/>
            <w:gridSpan w:val="2"/>
            <w:shd w:val="clear" w:color="auto" w:fill="FFFFFF"/>
          </w:tcPr>
          <w:p w14:paraId="57823507" w14:textId="77777777" w:rsidR="00E24BD7" w:rsidRPr="003D1869" w:rsidRDefault="001B3460" w:rsidP="008217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3D1869">
              <w:rPr>
                <w:rFonts w:ascii="Times New Roman" w:hAnsi="Times New Roman"/>
                <w:color w:val="00000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14:paraId="39392B6E" w14:textId="02341017" w:rsidR="00E24BD7" w:rsidRPr="00BD0B66" w:rsidRDefault="00D21253" w:rsidP="00D21253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21253">
              <w:rPr>
                <w:rFonts w:ascii="Times New Roman" w:hAnsi="Times New Roman"/>
                <w:color w:val="000000"/>
              </w:rPr>
              <w:t>Wejście w życie projektowanego rozporządzenia nie spowoduje dodatkowych skutków finansowych dla sektora finansów publicznych, w tym budżetu państwa i budżetów jednostek samorządu terytorialnego.</w:t>
            </w:r>
          </w:p>
        </w:tc>
      </w:tr>
      <w:tr w:rsidR="006A701A" w:rsidRPr="008B4FE6" w14:paraId="5AEE7B76" w14:textId="77777777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14:paraId="04C028EB" w14:textId="77777777" w:rsidR="006A701A" w:rsidRPr="008B4FE6" w:rsidRDefault="006A701A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="00563199" w:rsidRPr="008B4FE6">
              <w:rPr>
                <w:rFonts w:ascii="Times New Roman" w:hAnsi="Times New Roman"/>
                <w:b/>
                <w:color w:val="000000"/>
              </w:rPr>
              <w:t xml:space="preserve">konkurencyjność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gospodark</w:t>
            </w:r>
            <w:r w:rsidR="00563199">
              <w:rPr>
                <w:rFonts w:ascii="Times New Roman" w:hAnsi="Times New Roman"/>
                <w:b/>
                <w:color w:val="000000"/>
              </w:rPr>
              <w:t>i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>i</w:t>
            </w:r>
            <w:r w:rsidR="00563199">
              <w:rPr>
                <w:rFonts w:ascii="Times New Roman" w:hAnsi="Times New Roman"/>
                <w:b/>
                <w:color w:val="000000"/>
              </w:rPr>
              <w:t xml:space="preserve"> przedsiębiorczość</w:t>
            </w:r>
            <w:r w:rsidR="00472E45">
              <w:rPr>
                <w:rFonts w:ascii="Times New Roman" w:hAnsi="Times New Roman"/>
                <w:b/>
                <w:color w:val="000000"/>
              </w:rPr>
              <w:t>,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05A29"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="005E7371"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 w:rsidR="00B93834">
              <w:rPr>
                <w:rFonts w:ascii="Times New Roman" w:hAnsi="Times New Roman"/>
                <w:b/>
                <w:color w:val="000000"/>
              </w:rPr>
              <w:t>orców</w:t>
            </w:r>
            <w:r w:rsidR="00472E4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oraz na </w:t>
            </w:r>
            <w:r w:rsidR="00BB0DCA">
              <w:rPr>
                <w:rFonts w:ascii="Times New Roman" w:hAnsi="Times New Roman"/>
                <w:b/>
                <w:color w:val="000000"/>
              </w:rPr>
              <w:t xml:space="preserve">rodzinę, </w:t>
            </w:r>
            <w:r w:rsidR="00B93834">
              <w:rPr>
                <w:rFonts w:ascii="Times New Roman" w:hAnsi="Times New Roman"/>
                <w:b/>
                <w:color w:val="000000"/>
              </w:rPr>
              <w:t xml:space="preserve">obywateli i gospodarstwa domowe </w:t>
            </w:r>
          </w:p>
        </w:tc>
      </w:tr>
      <w:tr w:rsidR="005E7371" w:rsidRPr="008B4FE6" w14:paraId="3C5F7FAE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0A0351A3" w14:textId="77777777" w:rsidR="005E7371" w:rsidRPr="00301959" w:rsidRDefault="001B3460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2E6D63" w:rsidRPr="008B4FE6" w14:paraId="77B71F11" w14:textId="77777777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14:paraId="36B20928" w14:textId="77777777" w:rsidR="002E6D63" w:rsidRPr="00301959" w:rsidRDefault="002E6D63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6716204A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6E1B224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2B7BE133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A7B3E5D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51451A5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278D1B4F" w14:textId="77777777" w:rsidR="002E6D63" w:rsidRPr="00301959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14:paraId="6B5D5C9F" w14:textId="77777777" w:rsidR="002E6D63" w:rsidRPr="001B3460" w:rsidRDefault="002E6D63" w:rsidP="00811D4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="001B3460"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2E6D63" w:rsidRPr="008B4FE6" w14:paraId="574C94EA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472FD12D" w14:textId="77777777" w:rsidR="006F78C4" w:rsidRPr="001A66FB" w:rsidRDefault="002E6D63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 xml:space="preserve">W </w:t>
            </w:r>
            <w:r w:rsidR="001B3460" w:rsidRPr="001A66FB">
              <w:rPr>
                <w:rFonts w:ascii="Times New Roman" w:hAnsi="Times New Roman"/>
                <w:color w:val="000000"/>
              </w:rPr>
              <w:t>ujęciu</w:t>
            </w:r>
            <w:r w:rsidRPr="001A66FB">
              <w:rPr>
                <w:rFonts w:ascii="Times New Roman" w:hAnsi="Times New Roman"/>
                <w:color w:val="000000"/>
              </w:rPr>
              <w:t xml:space="preserve"> pieniężnym</w:t>
            </w:r>
          </w:p>
          <w:p w14:paraId="10788AE2" w14:textId="77777777" w:rsidR="006F78C4" w:rsidRPr="001A66FB" w:rsidRDefault="006F78C4" w:rsidP="00085430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r w:rsidRPr="001A66FB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7B74CA47" w14:textId="77777777" w:rsidR="002E6D63" w:rsidRPr="001A66FB" w:rsidRDefault="006F78C4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spacing w:val="-2"/>
              </w:rPr>
              <w:lastRenderedPageBreak/>
              <w:t xml:space="preserve">ceny </w:t>
            </w:r>
            <w:r w:rsidR="00CF5F4F" w:rsidRPr="001A66FB">
              <w:rPr>
                <w:rFonts w:ascii="Times New Roman" w:hAnsi="Times New Roman"/>
                <w:spacing w:val="-2"/>
              </w:rPr>
              <w:t>stałe</w:t>
            </w:r>
            <w:r w:rsidRPr="001A66FB">
              <w:rPr>
                <w:rFonts w:ascii="Times New Roman" w:hAnsi="Times New Roman"/>
                <w:spacing w:val="-2"/>
              </w:rPr>
              <w:t xml:space="preserve">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4A80FF40" w14:textId="77777777" w:rsidR="002E6D63" w:rsidRPr="001A66FB" w:rsidRDefault="009E3C4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lastRenderedPageBreak/>
              <w:t>duże przedsiębiorstwa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1CD250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46122AC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200C939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333465E0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7C3517DD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BE18328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5715166" w14:textId="77777777" w:rsidR="002E6D63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Brak możliwości oszacowania</w:t>
            </w:r>
          </w:p>
        </w:tc>
      </w:tr>
      <w:tr w:rsidR="001A66FB" w:rsidRPr="008B4FE6" w14:paraId="3D08FA2D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2FF9AD33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8764F5A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DCEF0A9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56F34960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4E52DAB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5B9E6FF5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6839E809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10879FE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3E0E1358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79DD0281" w14:textId="77777777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C7256B5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97526BB" w14:textId="77777777" w:rsidR="001A66FB" w:rsidRPr="001A66FB" w:rsidRDefault="001A66FB" w:rsidP="0008543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4E5BD0F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4"/>
            <w:shd w:val="clear" w:color="auto" w:fill="FFFFFF"/>
          </w:tcPr>
          <w:p w14:paraId="336D59D2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5"/>
            <w:shd w:val="clear" w:color="auto" w:fill="FFFFFF"/>
          </w:tcPr>
          <w:p w14:paraId="051B93F3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7" w:type="dxa"/>
            <w:gridSpan w:val="3"/>
            <w:shd w:val="clear" w:color="auto" w:fill="FFFFFF"/>
          </w:tcPr>
          <w:p w14:paraId="0E078FC5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53233EC6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0A2C1357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-</w:t>
            </w:r>
          </w:p>
        </w:tc>
        <w:tc>
          <w:tcPr>
            <w:tcW w:w="1422" w:type="dxa"/>
            <w:shd w:val="clear" w:color="auto" w:fill="FFFFFF"/>
          </w:tcPr>
          <w:p w14:paraId="57EEA92D" w14:textId="77777777" w:rsidR="001A66FB" w:rsidRPr="001A66FB" w:rsidRDefault="001A66FB" w:rsidP="0008543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Brak możliwości oszacowania</w:t>
            </w:r>
          </w:p>
        </w:tc>
      </w:tr>
      <w:tr w:rsidR="001A66FB" w:rsidRPr="008B4FE6" w14:paraId="6CF1FACA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2EB602E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179B25E0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3608CBCE" w14:textId="77777777" w:rsidR="007725C6" w:rsidRDefault="007725C6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0A7F77FA" w14:textId="77777777" w:rsidR="003F6049" w:rsidRPr="003F6049" w:rsidRDefault="003F6049" w:rsidP="003F60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572A7900" w14:textId="77777777" w:rsidR="003F6049" w:rsidRPr="001A66FB" w:rsidRDefault="003F6049" w:rsidP="007725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370E446" w14:textId="77777777" w:rsidR="001A66FB" w:rsidRPr="00B37C80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32587F2E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1A2EFB6A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176FD7DE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38B928A1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15232BEE" w14:textId="77777777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14:paraId="0813E79F" w14:textId="77777777" w:rsidR="001A66FB" w:rsidRPr="001A66FB" w:rsidRDefault="001A66FB" w:rsidP="00811D4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7EA9856A" w14:textId="555F8E84" w:rsidR="001A66FB" w:rsidRPr="001A66FB" w:rsidRDefault="001A66FB" w:rsidP="00955774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="0012725C" w:rsidRPr="0012725C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48703EB9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1A66FB" w:rsidRPr="008B4FE6" w14:paraId="0DC89DC1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14:paraId="01591272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66FB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14:paraId="51254FBE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14:paraId="1F710BEF" w14:textId="77777777" w:rsidR="001A66FB" w:rsidRPr="001A66FB" w:rsidRDefault="001A66FB" w:rsidP="001A66F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A66FB">
              <w:rPr>
                <w:rFonts w:ascii="Times New Roman" w:hAnsi="Times New Roman"/>
                <w:color w:val="000000"/>
                <w:spacing w:val="-2"/>
              </w:rPr>
              <w:t>Projekt wywiera pozytywny wpływ na przedsiębiorców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szczególnie na sektor mikro i 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małych przedsiębiorstw</w:t>
            </w:r>
            <w:r>
              <w:rPr>
                <w:rFonts w:ascii="Times New Roman" w:hAnsi="Times New Roman"/>
                <w:color w:val="000000"/>
                <w:spacing w:val="-2"/>
              </w:rPr>
              <w:t>, jak również dla obywateli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 xml:space="preserve"> poprzez uproszczenie realizacji inwestycji budowlanych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i usprawnienie procedur</w:t>
            </w:r>
            <w:r w:rsidRPr="001A66FB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  <w:p w14:paraId="4EE3A1F2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711FF405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6458AA9C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38961709" w14:textId="77777777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70FE917A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1A66FB" w:rsidRPr="008B4FE6" w14:paraId="47F971C1" w14:textId="77777777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14:paraId="71E16A03" w14:textId="77777777" w:rsidR="001A66FB" w:rsidRPr="001A66FB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14:paraId="6FACDB37" w14:textId="4DEB3F36" w:rsidR="001A66FB" w:rsidRPr="001A66FB" w:rsidRDefault="001A66FB" w:rsidP="007725C6">
            <w:pPr>
              <w:spacing w:line="240" w:lineRule="auto"/>
              <w:rPr>
                <w:rFonts w:ascii="Times New Roman" w:hAnsi="Times New Roman"/>
              </w:rPr>
            </w:pPr>
            <w:r w:rsidRPr="001A66FB">
              <w:rPr>
                <w:rFonts w:ascii="Times New Roman" w:hAnsi="Times New Roman"/>
              </w:rPr>
              <w:t>rodzina, obywatele oraz gospodarstwa domowe</w:t>
            </w:r>
            <w:r w:rsidR="0012725C" w:rsidRPr="0012725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14:paraId="5562BCFF" w14:textId="77777777" w:rsidR="001A66FB" w:rsidRPr="00B37C80" w:rsidRDefault="001A66FB" w:rsidP="001A66FB">
            <w:pPr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E24BD7" w:rsidRPr="008B4FE6" w14:paraId="457E6361" w14:textId="77777777" w:rsidTr="000C0B94">
        <w:trPr>
          <w:gridAfter w:val="1"/>
          <w:wAfter w:w="10" w:type="dxa"/>
          <w:trHeight w:val="699"/>
        </w:trPr>
        <w:tc>
          <w:tcPr>
            <w:tcW w:w="2243" w:type="dxa"/>
            <w:gridSpan w:val="2"/>
            <w:shd w:val="clear" w:color="auto" w:fill="FFFFFF"/>
          </w:tcPr>
          <w:p w14:paraId="478DE143" w14:textId="77777777" w:rsidR="00E24BD7" w:rsidRPr="00301959" w:rsidRDefault="00E24BD7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2907B39D" w14:textId="77777777" w:rsidR="007725C6" w:rsidRPr="007725C6" w:rsidRDefault="004E5D61" w:rsidP="007725C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Rozporządzenie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będzie miał</w:t>
            </w:r>
            <w:r>
              <w:rPr>
                <w:rFonts w:ascii="Times New Roman" w:hAnsi="Times New Roman"/>
                <w:lang w:eastAsia="pl-PL"/>
              </w:rPr>
              <w:t>o</w:t>
            </w:r>
            <w:r w:rsidR="007725C6" w:rsidRPr="007725C6">
              <w:rPr>
                <w:rFonts w:ascii="Times New Roman" w:hAnsi="Times New Roman"/>
                <w:lang w:eastAsia="pl-PL"/>
              </w:rPr>
              <w:t xml:space="preserve"> korzystny wpływ na konkurencyjność gospodarki i przedsiębiorczość, w tym funkcjonowanie przedsiębiorstw, poprzez poprawę jakości obsługi procesu budowlanego.</w:t>
            </w:r>
          </w:p>
          <w:p w14:paraId="27825392" w14:textId="15E399A4" w:rsidR="003F6049" w:rsidRPr="004E5D61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4E5D61">
              <w:rPr>
                <w:rFonts w:ascii="Times New Roman" w:hAnsi="Times New Roman"/>
                <w:lang w:eastAsia="pl-PL"/>
              </w:rPr>
              <w:t>Projektowan</w:t>
            </w:r>
            <w:r w:rsidR="004E5D61" w:rsidRPr="004E5D61">
              <w:rPr>
                <w:rFonts w:ascii="Times New Roman" w:hAnsi="Times New Roman"/>
                <w:lang w:eastAsia="pl-PL"/>
              </w:rPr>
              <w:t>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4E5D61" w:rsidRPr="004E5D61">
              <w:rPr>
                <w:rFonts w:ascii="Times New Roman" w:hAnsi="Times New Roman"/>
                <w:lang w:eastAsia="pl-PL"/>
              </w:rPr>
              <w:t>rozporządzenie</w:t>
            </w:r>
            <w:r w:rsidRPr="004E5D61">
              <w:rPr>
                <w:rFonts w:ascii="Times New Roman" w:hAnsi="Times New Roman"/>
                <w:lang w:eastAsia="pl-PL"/>
              </w:rPr>
              <w:t xml:space="preserve"> </w:t>
            </w:r>
            <w:r w:rsidR="0012787B">
              <w:rPr>
                <w:rFonts w:ascii="Times New Roman" w:hAnsi="Times New Roman"/>
                <w:lang w:eastAsia="pl-PL"/>
              </w:rPr>
              <w:t xml:space="preserve">upraszcza sporządzanie </w:t>
            </w:r>
            <w:r w:rsidR="0012787B" w:rsidRPr="0012787B">
              <w:rPr>
                <w:rFonts w:ascii="Times New Roman" w:hAnsi="Times New Roman"/>
                <w:lang w:eastAsia="pl-PL"/>
              </w:rPr>
              <w:t>oświadczenia o posiadanym prawie do dysponowania nieruchomością na cele budowlane</w:t>
            </w:r>
            <w:r w:rsidR="0012787B">
              <w:rPr>
                <w:rFonts w:ascii="Times New Roman" w:hAnsi="Times New Roman"/>
                <w:lang w:eastAsia="pl-PL"/>
              </w:rPr>
              <w:t xml:space="preserve"> oraz umożliwia składanie tego oświadczenia w formie dokumentu elektronicznego</w:t>
            </w:r>
            <w:r w:rsidR="00DA7925">
              <w:rPr>
                <w:rFonts w:ascii="Times New Roman" w:hAnsi="Times New Roman"/>
                <w:lang w:eastAsia="pl-PL"/>
              </w:rPr>
              <w:t xml:space="preserve">, </w:t>
            </w:r>
            <w:r w:rsidRPr="004E5D61">
              <w:rPr>
                <w:rFonts w:ascii="Times New Roman" w:hAnsi="Times New Roman"/>
                <w:lang w:eastAsia="pl-PL"/>
              </w:rPr>
              <w:t xml:space="preserve">co </w:t>
            </w:r>
            <w:r w:rsidRPr="004E5D61">
              <w:rPr>
                <w:rFonts w:ascii="Times New Roman" w:hAnsi="Times New Roman"/>
                <w:spacing w:val="-2"/>
              </w:rPr>
              <w:t>wpłynie korzystnie na proces inwestycyjny oraz efektywność pracy organów</w:t>
            </w:r>
            <w:r w:rsidRPr="004E5D61">
              <w:rPr>
                <w:rFonts w:ascii="Times New Roman" w:hAnsi="Times New Roman"/>
                <w:lang w:eastAsia="pl-PL"/>
              </w:rPr>
              <w:t xml:space="preserve">. </w:t>
            </w:r>
          </w:p>
          <w:p w14:paraId="4DCCD118" w14:textId="77777777" w:rsidR="003F6049" w:rsidRPr="007725C6" w:rsidRDefault="007725C6" w:rsidP="007725C6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hAnsi="Times New Roman"/>
              </w:rPr>
            </w:pPr>
            <w:r w:rsidRPr="004E5D61">
              <w:rPr>
                <w:rFonts w:ascii="Times New Roman" w:hAnsi="Times New Roman"/>
                <w:lang w:eastAsia="pl-PL"/>
              </w:rPr>
              <w:t xml:space="preserve">Nie jest możliwe </w:t>
            </w:r>
            <w:r w:rsidRPr="004E5D61">
              <w:rPr>
                <w:rFonts w:ascii="Times New Roman" w:hAnsi="Times New Roman"/>
              </w:rPr>
              <w:t>wskazanie wartości bezwzględnyc</w:t>
            </w:r>
            <w:r w:rsidR="004E5D61" w:rsidRPr="004E5D61">
              <w:rPr>
                <w:rFonts w:ascii="Times New Roman" w:hAnsi="Times New Roman"/>
              </w:rPr>
              <w:t>h wielkości ujętych w tabeli po wejściu w życie projektowanego rozporządzenia</w:t>
            </w:r>
            <w:r w:rsidRPr="004E5D61">
              <w:rPr>
                <w:rFonts w:ascii="Times New Roman" w:hAnsi="Times New Roman"/>
              </w:rPr>
              <w:t>.</w:t>
            </w:r>
          </w:p>
        </w:tc>
      </w:tr>
      <w:tr w:rsidR="006A701A" w:rsidRPr="008B4FE6" w14:paraId="41523F93" w14:textId="77777777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14:paraId="1CB75C07" w14:textId="77777777" w:rsidR="006A701A" w:rsidRPr="008B4FE6" w:rsidRDefault="006A701A" w:rsidP="004F4E17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A117A"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 w:rsidR="00FA117A"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 xml:space="preserve"> (w tym obowiązk</w:t>
            </w:r>
            <w:r w:rsidR="00FA117A">
              <w:rPr>
                <w:rFonts w:ascii="Times New Roman" w:hAnsi="Times New Roman"/>
                <w:b/>
                <w:color w:val="000000"/>
              </w:rPr>
              <w:t xml:space="preserve">ów </w:t>
            </w:r>
            <w:r w:rsidR="00653688">
              <w:rPr>
                <w:rFonts w:ascii="Times New Roman" w:hAnsi="Times New Roman"/>
                <w:b/>
                <w:color w:val="000000"/>
              </w:rPr>
              <w:t>informacyjn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="00653688">
              <w:rPr>
                <w:rFonts w:ascii="Times New Roman" w:hAnsi="Times New Roman"/>
                <w:b/>
                <w:color w:val="000000"/>
              </w:rPr>
              <w:t>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 w:rsidR="00FA117A"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D86AFF" w:rsidRPr="008B4FE6" w14:paraId="285DC344" w14:textId="77777777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14:paraId="0B5DCBBD" w14:textId="77777777" w:rsidR="00D86AFF" w:rsidRPr="008B4FE6" w:rsidRDefault="00152B11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="00D86AFF"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="00D86AFF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D86AFF" w:rsidRPr="008B4FE6" w14:paraId="67BEA1BE" w14:textId="77777777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14:paraId="3018C49F" w14:textId="77777777" w:rsidR="00D86AFF" w:rsidRDefault="00D86AFF" w:rsidP="001B3460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413BD517" w14:textId="77777777" w:rsidR="00D86AFF" w:rsidRDefault="00152B11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F6A9837" w14:textId="77777777" w:rsidR="00D86AFF" w:rsidRDefault="00152B11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6AFF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D86AFF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275E4D0D" w14:textId="7895BE53" w:rsidR="00D86AFF" w:rsidRDefault="002C6D68" w:rsidP="00A861B5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86AFF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1B3460" w:rsidRPr="008B4FE6" w14:paraId="01363226" w14:textId="77777777" w:rsidTr="00676C8D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14:paraId="174FF4CE" w14:textId="3A7A6F36" w:rsidR="001B3460" w:rsidRPr="008B4FE6" w:rsidRDefault="002C6D6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</w:instrText>
            </w:r>
            <w:bookmarkStart w:id="3" w:name="Wybór1"/>
            <w:r>
              <w:rPr>
                <w:rFonts w:ascii="Times New Roman" w:hAnsi="Times New Roman"/>
                <w:color w:val="000000"/>
              </w:rPr>
              <w:instrText xml:space="preserve">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bookmarkEnd w:id="3"/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716F4332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5471D67D" w14:textId="337A994B" w:rsidR="001B3460" w:rsidRDefault="002C6D68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E3E6708" w14:textId="77777777" w:rsidR="001B3460" w:rsidRPr="008B4FE6" w:rsidRDefault="00152B11" w:rsidP="00AE6CF8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2B036DC8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3D975D42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72E19161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CF5F4F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52931F5D" w14:textId="77777777" w:rsidR="001B3460" w:rsidRPr="008B4FE6" w:rsidRDefault="00152B11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1B3460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712706A1" w14:textId="77777777" w:rsidR="001B3460" w:rsidRPr="008B4FE6" w:rsidRDefault="001B3460" w:rsidP="00AE6CF8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F0DA2" w:rsidRPr="008B4FE6" w14:paraId="1A9BC875" w14:textId="77777777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14:paraId="172E7F66" w14:textId="77777777" w:rsidR="00BF0DA2" w:rsidRPr="008B4FE6" w:rsidRDefault="00BF0DA2" w:rsidP="004F4E17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14:paraId="6DDA2A3E" w14:textId="172A6AF1" w:rsidR="00BF0DA2" w:rsidRDefault="002C6D68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F0DA2">
              <w:rPr>
                <w:rFonts w:ascii="Times New Roman" w:hAnsi="Times New Roman"/>
                <w:color w:val="000000"/>
              </w:rPr>
              <w:t>tak</w:t>
            </w:r>
          </w:p>
          <w:p w14:paraId="65938F16" w14:textId="77777777" w:rsidR="00BF0DA2" w:rsidRDefault="00152B11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8E51947" w14:textId="77777777" w:rsidR="00BF0DA2" w:rsidRDefault="00152B11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0DA2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BF0DA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3807B447" w14:textId="77777777" w:rsidR="00117017" w:rsidRPr="008B4FE6" w:rsidRDefault="00117017" w:rsidP="00BF0DA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117017" w:rsidRPr="008B4FE6" w14:paraId="5FDBEFA2" w14:textId="77777777" w:rsidTr="00676C8D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14:paraId="656600FA" w14:textId="77777777" w:rsidR="00117017" w:rsidRDefault="007527EF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14:paraId="154053CF" w14:textId="505D5937" w:rsidR="00117017" w:rsidRPr="008B4FE6" w:rsidRDefault="002C6D68" w:rsidP="007524E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C6D68">
              <w:rPr>
                <w:rFonts w:ascii="Times New Roman" w:hAnsi="Times New Roman"/>
                <w:color w:val="000000"/>
              </w:rPr>
              <w:t>Projektowane rozporządzenie będzie miało pozytywny wpływ na działalność przedsiębiorców. Projekt ma na celu uproszczenie realizacji inwestycji budowlanych i usprawnienie procedur, poprzez uproszczenie szablonu oraz umożliwienie składania wniosków również w wersji elektronicznej, co powinno się przyczynić do zmniejszenia liczby spraw prowadzonych w wersji papierowej oraz skrócenia czasu załatwienia sprawy.</w:t>
            </w:r>
          </w:p>
        </w:tc>
      </w:tr>
      <w:tr w:rsidR="001B3460" w:rsidRPr="008B4FE6" w14:paraId="7142FF6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38505FA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1B3460" w:rsidRPr="008B4FE6" w14:paraId="61C7B79B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14:paraId="324D7D2B" w14:textId="77777777" w:rsidR="001B3460" w:rsidRPr="008B4FE6" w:rsidRDefault="003C4C43" w:rsidP="004E5D61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rynek pracy.</w:t>
            </w:r>
          </w:p>
        </w:tc>
      </w:tr>
      <w:tr w:rsidR="001B3460" w:rsidRPr="008B4FE6" w14:paraId="1573BAEF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45DB9F1B" w14:textId="77777777" w:rsidR="001B3460" w:rsidRPr="008B4FE6" w:rsidRDefault="001B3460" w:rsidP="00BF109C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1B3460" w:rsidRPr="008B4FE6" w14:paraId="79805423" w14:textId="77777777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14:paraId="13D71A6D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E1D7288" w14:textId="50E37647" w:rsidR="001B3460" w:rsidRPr="008B4FE6" w:rsidRDefault="002C6D68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0ABFA852" w14:textId="77777777" w:rsidR="001B3460" w:rsidRDefault="00152B11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75A90E41" w14:textId="77777777" w:rsidR="001B3460" w:rsidRPr="008B4FE6" w:rsidRDefault="00152B11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="001B3460"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6"/>
            <w:shd w:val="clear" w:color="auto" w:fill="FFFFFF"/>
          </w:tcPr>
          <w:p w14:paraId="7194C3DA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32A864B" w14:textId="77777777" w:rsidR="001B3460" w:rsidRPr="008B4FE6" w:rsidRDefault="00152B11" w:rsidP="00254DE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416ECE14" w14:textId="77777777" w:rsidR="001B3460" w:rsidRPr="008B4FE6" w:rsidRDefault="00152B11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8"/>
            <w:shd w:val="clear" w:color="auto" w:fill="FFFFFF"/>
          </w:tcPr>
          <w:p w14:paraId="52E49F38" w14:textId="77777777" w:rsidR="001B3460" w:rsidRPr="008B4FE6" w:rsidRDefault="001B3460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27BD0BE6" w14:textId="77777777" w:rsidR="001B3460" w:rsidRDefault="003C4C43" w:rsidP="006A701A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t xml:space="preserve">X </w:t>
            </w:r>
            <w:r w:rsidR="001B3460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1A7E4741" w14:textId="77777777" w:rsidR="001B3460" w:rsidRPr="008B4FE6" w:rsidRDefault="00152B11" w:rsidP="006A701A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3460"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3F0B45">
              <w:rPr>
                <w:rFonts w:ascii="Times New Roman" w:hAnsi="Times New Roman"/>
                <w:color w:val="000000"/>
              </w:rPr>
            </w:r>
            <w:r w:rsidR="003F0B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="001B3460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B3460"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1B3460" w:rsidRPr="008B4FE6" w14:paraId="5E8715F6" w14:textId="77777777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14:paraId="4B28C683" w14:textId="77777777" w:rsidR="001B3460" w:rsidRPr="008B4FE6" w:rsidRDefault="001B3460" w:rsidP="00254DE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14:paraId="76547CE8" w14:textId="77777777" w:rsidR="003C4C43" w:rsidRPr="003C4C43" w:rsidRDefault="003C4C43" w:rsidP="003C4C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będzie miało wpływu na sy</w:t>
            </w:r>
            <w:r w:rsidR="00FF2746">
              <w:rPr>
                <w:rFonts w:ascii="Times New Roman" w:hAnsi="Times New Roman"/>
                <w:lang w:eastAsia="pl-PL"/>
              </w:rPr>
              <w:t xml:space="preserve">tuację i rozwój regionalny oraz </w:t>
            </w:r>
            <w:r w:rsidRPr="003C4C43">
              <w:rPr>
                <w:rFonts w:ascii="Times New Roman" w:hAnsi="Times New Roman"/>
                <w:lang w:eastAsia="pl-PL"/>
              </w:rPr>
              <w:t>pozostałe obszary, o których mowa w pkt 10.</w:t>
            </w:r>
          </w:p>
          <w:p w14:paraId="7FD7B398" w14:textId="77777777" w:rsidR="001B3460" w:rsidRDefault="003C4C43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3C4C43">
              <w:rPr>
                <w:rFonts w:ascii="Times New Roman" w:hAnsi="Times New Roman"/>
                <w:lang w:eastAsia="pl-PL"/>
              </w:rPr>
              <w:lastRenderedPageBreak/>
              <w:t xml:space="preserve">Wejście w życie </w:t>
            </w:r>
            <w:r w:rsidR="004E5D61">
              <w:rPr>
                <w:rFonts w:ascii="Times New Roman" w:hAnsi="Times New Roman"/>
                <w:lang w:eastAsia="pl-PL"/>
              </w:rPr>
              <w:t>rozporządzenia</w:t>
            </w:r>
            <w:r w:rsidRPr="003C4C43">
              <w:rPr>
                <w:rFonts w:ascii="Times New Roman" w:hAnsi="Times New Roman"/>
                <w:lang w:eastAsia="pl-PL"/>
              </w:rPr>
              <w:t xml:space="preserve"> nie wpłynie na wymienione ob</w:t>
            </w:r>
            <w:r w:rsidR="00FF2746">
              <w:rPr>
                <w:rFonts w:ascii="Times New Roman" w:hAnsi="Times New Roman"/>
                <w:lang w:eastAsia="pl-PL"/>
              </w:rPr>
              <w:t xml:space="preserve">szary oraz sytuację ekonomiczną </w:t>
            </w:r>
            <w:r w:rsidRPr="003C4C43">
              <w:rPr>
                <w:rFonts w:ascii="Times New Roman" w:hAnsi="Times New Roman"/>
                <w:lang w:eastAsia="pl-PL"/>
              </w:rPr>
              <w:t>i społeczną rodziny, a także osób niepełnosprawnych oraz osób starszych.</w:t>
            </w:r>
          </w:p>
          <w:p w14:paraId="2248D103" w14:textId="5AAEBBB5" w:rsidR="002C6D68" w:rsidRPr="00FF2746" w:rsidRDefault="002C6D68" w:rsidP="00FF274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2C6D68">
              <w:rPr>
                <w:rFonts w:ascii="Times New Roman" w:hAnsi="Times New Roman"/>
                <w:lang w:eastAsia="pl-PL"/>
              </w:rPr>
              <w:t>Przewiduje się pozytywny wpływ regulacji na środowisko naturalne, z uwagi na zmniejszenie zużycia papieru w następstwie udostępnienia możliwości składania wniosków w wersji elektronicznej.</w:t>
            </w:r>
          </w:p>
        </w:tc>
      </w:tr>
      <w:tr w:rsidR="001B3460" w:rsidRPr="008B4FE6" w14:paraId="7E513338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7F626F35" w14:textId="77777777" w:rsidR="001B3460" w:rsidRPr="00627221" w:rsidRDefault="00A767D2" w:rsidP="00A767D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lastRenderedPageBreak/>
              <w:t>Plan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w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 w:rsidR="00CF5F4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="00627221"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1B3460" w:rsidRPr="008B4FE6" w14:paraId="4C386AD4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22CFFF02" w14:textId="77777777" w:rsidR="003F6049" w:rsidRDefault="00A43A5C" w:rsidP="00AD12E8">
            <w:pPr>
              <w:pStyle w:val="Bezodstpw"/>
              <w:rPr>
                <w:rFonts w:ascii="Times New Roman" w:hAnsi="Times New Roman"/>
              </w:rPr>
            </w:pPr>
            <w:r w:rsidRPr="00FF2746">
              <w:rPr>
                <w:rFonts w:ascii="Times New Roman" w:hAnsi="Times New Roman"/>
              </w:rPr>
              <w:t xml:space="preserve">Wejście w życie aktu prawnego przewiduje się na </w:t>
            </w:r>
            <w:r w:rsidR="00AD12E8">
              <w:rPr>
                <w:rFonts w:ascii="Times New Roman" w:hAnsi="Times New Roman"/>
              </w:rPr>
              <w:t>1 lipca 2021 r.</w:t>
            </w:r>
          </w:p>
          <w:p w14:paraId="0C26EC00" w14:textId="747DB6D0" w:rsidR="002C6D68" w:rsidRPr="003F6049" w:rsidRDefault="002C6D68" w:rsidP="00D25332">
            <w:pPr>
              <w:pStyle w:val="Bezodstpw"/>
              <w:jc w:val="both"/>
              <w:rPr>
                <w:rFonts w:ascii="Times New Roman" w:hAnsi="Times New Roman"/>
              </w:rPr>
            </w:pPr>
            <w:r w:rsidRPr="002C6D68">
              <w:rPr>
                <w:rFonts w:ascii="Times New Roman" w:hAnsi="Times New Roman"/>
              </w:rPr>
              <w:t>Termin wydania podyktowany jest zmianą przepisów ustawy</w:t>
            </w:r>
            <w:r w:rsidR="002B323E">
              <w:rPr>
                <w:rFonts w:ascii="Times New Roman" w:hAnsi="Times New Roman"/>
              </w:rPr>
              <w:t xml:space="preserve"> </w:t>
            </w:r>
            <w:r w:rsidRPr="002C6D68">
              <w:rPr>
                <w:rFonts w:ascii="Times New Roman" w:hAnsi="Times New Roman"/>
              </w:rPr>
              <w:t>– Prawo budowlane, wprowadzonych ustawą z dnia 10 grudnia 2020 r. o zmianie niektórych ustaw wspierających rozwój mieszkalnictwa, która w zakresie art. 32 ust. 5 ustawy</w:t>
            </w:r>
            <w:r w:rsidR="002B323E">
              <w:rPr>
                <w:rFonts w:ascii="Times New Roman" w:hAnsi="Times New Roman"/>
              </w:rPr>
              <w:t xml:space="preserve"> </w:t>
            </w:r>
            <w:r w:rsidRPr="002C6D68">
              <w:rPr>
                <w:rFonts w:ascii="Times New Roman" w:hAnsi="Times New Roman"/>
              </w:rPr>
              <w:t>– Prawo budowlane wejdzie w życie z dniem 1 lipca 2021 r.</w:t>
            </w:r>
          </w:p>
        </w:tc>
      </w:tr>
      <w:tr w:rsidR="001B3460" w:rsidRPr="008B4FE6" w14:paraId="31698071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2B673503" w14:textId="77777777" w:rsidR="001B3460" w:rsidRPr="008B4FE6" w:rsidRDefault="001B3460" w:rsidP="001D6A3C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 w:rsidR="00A47BDF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</w:t>
            </w:r>
            <w:r w:rsidR="00C33027"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zastosowane</w:t>
            </w:r>
            <w:r w:rsidR="00C33027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1B3460" w:rsidRPr="008B4FE6" w14:paraId="108D3E6D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37714C6A" w14:textId="3C680BC6" w:rsidR="0092649D" w:rsidRPr="00C063D6" w:rsidRDefault="001503E3" w:rsidP="00C063D6">
            <w:pPr>
              <w:pStyle w:val="Bezodstpw"/>
              <w:jc w:val="both"/>
              <w:rPr>
                <w:rFonts w:ascii="Times New Roman" w:hAnsi="Times New Roman"/>
              </w:rPr>
            </w:pPr>
            <w:r w:rsidRPr="001503E3">
              <w:rPr>
                <w:rFonts w:ascii="Times New Roman" w:hAnsi="Times New Roman"/>
              </w:rPr>
              <w:t>Ewaluacja efektów projektu nie jest planowana.</w:t>
            </w:r>
          </w:p>
        </w:tc>
      </w:tr>
      <w:tr w:rsidR="001B3460" w:rsidRPr="008B4FE6" w14:paraId="4B448195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14:paraId="15A08CC1" w14:textId="5AF0D85D" w:rsidR="001B3460" w:rsidRPr="008B4FE6" w:rsidRDefault="001503E3" w:rsidP="00301959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  <w:r w:rsidRPr="001503E3">
              <w:rPr>
                <w:rFonts w:ascii="Times New Roman" w:hAnsi="Times New Roman"/>
                <w:b/>
                <w:color w:val="000000"/>
                <w:spacing w:val="-2"/>
              </w:rPr>
              <w:t>Załączniki (istotne dokumenty źródłowe, badania, analizy itp.)</w:t>
            </w:r>
          </w:p>
        </w:tc>
      </w:tr>
      <w:tr w:rsidR="001B3460" w:rsidRPr="008B4FE6" w14:paraId="29DCD65A" w14:textId="77777777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14:paraId="1E2C172F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</w:p>
          <w:p w14:paraId="1C8228B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85FADC5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99A437F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E1C2C50" w14:textId="77777777" w:rsidR="001B3460" w:rsidRPr="00B37C80" w:rsidRDefault="001B3460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69EAB637" w14:textId="2598F34D" w:rsidR="006176ED" w:rsidRPr="00522D94" w:rsidRDefault="006176ED" w:rsidP="004D575A">
      <w:pPr>
        <w:pStyle w:val="Nagwek1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95013" w14:textId="77777777" w:rsidR="003F0B45" w:rsidRDefault="003F0B45" w:rsidP="00044739">
      <w:pPr>
        <w:spacing w:line="240" w:lineRule="auto"/>
      </w:pPr>
      <w:r>
        <w:separator/>
      </w:r>
    </w:p>
  </w:endnote>
  <w:endnote w:type="continuationSeparator" w:id="0">
    <w:p w14:paraId="3960C292" w14:textId="77777777" w:rsidR="003F0B45" w:rsidRDefault="003F0B45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BA8BD" w14:textId="77777777" w:rsidR="003F0B45" w:rsidRDefault="003F0B45" w:rsidP="00044739">
      <w:pPr>
        <w:spacing w:line="240" w:lineRule="auto"/>
      </w:pPr>
      <w:r>
        <w:separator/>
      </w:r>
    </w:p>
  </w:footnote>
  <w:footnote w:type="continuationSeparator" w:id="0">
    <w:p w14:paraId="6DA95711" w14:textId="77777777" w:rsidR="003F0B45" w:rsidRDefault="003F0B45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526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1287844"/>
    <w:multiLevelType w:val="hybridMultilevel"/>
    <w:tmpl w:val="5EFAF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751266"/>
    <w:multiLevelType w:val="hybridMultilevel"/>
    <w:tmpl w:val="13587F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A0096"/>
    <w:multiLevelType w:val="hybridMultilevel"/>
    <w:tmpl w:val="2E1C34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52980"/>
    <w:multiLevelType w:val="hybridMultilevel"/>
    <w:tmpl w:val="8D4AC9F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BB711E3"/>
    <w:multiLevelType w:val="hybridMultilevel"/>
    <w:tmpl w:val="C65410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9">
    <w:nsid w:val="1A52779D"/>
    <w:multiLevelType w:val="hybridMultilevel"/>
    <w:tmpl w:val="844E444C"/>
    <w:lvl w:ilvl="0" w:tplc="F5D0D074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4">
    <w:nsid w:val="25FB40A1"/>
    <w:multiLevelType w:val="hybridMultilevel"/>
    <w:tmpl w:val="44641D9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1A463F"/>
    <w:multiLevelType w:val="hybridMultilevel"/>
    <w:tmpl w:val="3B1ADA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B2024B"/>
    <w:multiLevelType w:val="hybridMultilevel"/>
    <w:tmpl w:val="4FFE33DE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B9A5102"/>
    <w:multiLevelType w:val="hybridMultilevel"/>
    <w:tmpl w:val="1630B3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78277C"/>
    <w:multiLevelType w:val="hybridMultilevel"/>
    <w:tmpl w:val="F2CE9418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3">
    <w:nsid w:val="3FD93707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895355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7">
    <w:nsid w:val="49CE2660"/>
    <w:multiLevelType w:val="hybridMultilevel"/>
    <w:tmpl w:val="1D4087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9">
    <w:nsid w:val="5494098A"/>
    <w:multiLevelType w:val="hybridMultilevel"/>
    <w:tmpl w:val="5204E12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59C65A9F"/>
    <w:multiLevelType w:val="hybridMultilevel"/>
    <w:tmpl w:val="370079B8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362F4"/>
    <w:multiLevelType w:val="hybridMultilevel"/>
    <w:tmpl w:val="FE082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5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7">
    <w:nsid w:val="62E8369A"/>
    <w:multiLevelType w:val="hybridMultilevel"/>
    <w:tmpl w:val="F57AE4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D3236C"/>
    <w:multiLevelType w:val="hybridMultilevel"/>
    <w:tmpl w:val="3006B5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F46CC2"/>
    <w:multiLevelType w:val="hybridMultilevel"/>
    <w:tmpl w:val="4C4460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C26B12"/>
    <w:multiLevelType w:val="hybridMultilevel"/>
    <w:tmpl w:val="5B5651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2C53B29"/>
    <w:multiLevelType w:val="hybridMultilevel"/>
    <w:tmpl w:val="946A15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CB0FE9"/>
    <w:multiLevelType w:val="hybridMultilevel"/>
    <w:tmpl w:val="EE468F0C"/>
    <w:lvl w:ilvl="0" w:tplc="4DCAAA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8"/>
  </w:num>
  <w:num w:numId="4">
    <w:abstractNumId w:val="35"/>
  </w:num>
  <w:num w:numId="5">
    <w:abstractNumId w:val="7"/>
  </w:num>
  <w:num w:numId="6">
    <w:abstractNumId w:val="15"/>
  </w:num>
  <w:num w:numId="7">
    <w:abstractNumId w:val="25"/>
  </w:num>
  <w:num w:numId="8">
    <w:abstractNumId w:val="11"/>
  </w:num>
  <w:num w:numId="9">
    <w:abstractNumId w:val="28"/>
  </w:num>
  <w:num w:numId="10">
    <w:abstractNumId w:val="20"/>
  </w:num>
  <w:num w:numId="11">
    <w:abstractNumId w:val="26"/>
  </w:num>
  <w:num w:numId="12">
    <w:abstractNumId w:val="8"/>
  </w:num>
  <w:num w:numId="13">
    <w:abstractNumId w:val="19"/>
  </w:num>
  <w:num w:numId="14">
    <w:abstractNumId w:val="36"/>
  </w:num>
  <w:num w:numId="15">
    <w:abstractNumId w:val="30"/>
  </w:num>
  <w:num w:numId="16">
    <w:abstractNumId w:val="34"/>
  </w:num>
  <w:num w:numId="17">
    <w:abstractNumId w:val="12"/>
  </w:num>
  <w:num w:numId="18">
    <w:abstractNumId w:val="41"/>
  </w:num>
  <w:num w:numId="19">
    <w:abstractNumId w:val="44"/>
  </w:num>
  <w:num w:numId="20">
    <w:abstractNumId w:val="33"/>
  </w:num>
  <w:num w:numId="21">
    <w:abstractNumId w:val="13"/>
  </w:num>
  <w:num w:numId="22">
    <w:abstractNumId w:val="1"/>
  </w:num>
  <w:num w:numId="23">
    <w:abstractNumId w:val="4"/>
  </w:num>
  <w:num w:numId="24">
    <w:abstractNumId w:val="29"/>
  </w:num>
  <w:num w:numId="25">
    <w:abstractNumId w:val="27"/>
  </w:num>
  <w:num w:numId="26">
    <w:abstractNumId w:val="17"/>
  </w:num>
  <w:num w:numId="27">
    <w:abstractNumId w:val="21"/>
  </w:num>
  <w:num w:numId="28">
    <w:abstractNumId w:val="14"/>
  </w:num>
  <w:num w:numId="29">
    <w:abstractNumId w:val="31"/>
  </w:num>
  <w:num w:numId="30">
    <w:abstractNumId w:val="23"/>
  </w:num>
  <w:num w:numId="31">
    <w:abstractNumId w:val="42"/>
  </w:num>
  <w:num w:numId="32">
    <w:abstractNumId w:val="37"/>
  </w:num>
  <w:num w:numId="33">
    <w:abstractNumId w:val="24"/>
  </w:num>
  <w:num w:numId="34">
    <w:abstractNumId w:val="22"/>
  </w:num>
  <w:num w:numId="35">
    <w:abstractNumId w:val="16"/>
  </w:num>
  <w:num w:numId="36">
    <w:abstractNumId w:val="2"/>
  </w:num>
  <w:num w:numId="37">
    <w:abstractNumId w:val="43"/>
  </w:num>
  <w:num w:numId="38">
    <w:abstractNumId w:val="38"/>
  </w:num>
  <w:num w:numId="39">
    <w:abstractNumId w:val="5"/>
  </w:num>
  <w:num w:numId="40">
    <w:abstractNumId w:val="0"/>
  </w:num>
  <w:num w:numId="41">
    <w:abstractNumId w:val="6"/>
  </w:num>
  <w:num w:numId="42">
    <w:abstractNumId w:val="32"/>
  </w:num>
  <w:num w:numId="43">
    <w:abstractNumId w:val="40"/>
  </w:num>
  <w:num w:numId="44">
    <w:abstractNumId w:val="39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ocumentProtection w:edit="forms" w:formatting="1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3537"/>
    <w:rsid w:val="00004C6A"/>
    <w:rsid w:val="00006AC5"/>
    <w:rsid w:val="00012D11"/>
    <w:rsid w:val="00013510"/>
    <w:rsid w:val="00013EB5"/>
    <w:rsid w:val="00023836"/>
    <w:rsid w:val="000356A9"/>
    <w:rsid w:val="00044138"/>
    <w:rsid w:val="00044739"/>
    <w:rsid w:val="00050642"/>
    <w:rsid w:val="00051637"/>
    <w:rsid w:val="00056681"/>
    <w:rsid w:val="000648A7"/>
    <w:rsid w:val="0006618B"/>
    <w:rsid w:val="000670C0"/>
    <w:rsid w:val="00070BC7"/>
    <w:rsid w:val="00071B99"/>
    <w:rsid w:val="000756E5"/>
    <w:rsid w:val="0007704E"/>
    <w:rsid w:val="00080EC8"/>
    <w:rsid w:val="0008202E"/>
    <w:rsid w:val="00085430"/>
    <w:rsid w:val="000944AC"/>
    <w:rsid w:val="00094CB9"/>
    <w:rsid w:val="000956B2"/>
    <w:rsid w:val="000969E7"/>
    <w:rsid w:val="000979A4"/>
    <w:rsid w:val="000A19F0"/>
    <w:rsid w:val="000A23DE"/>
    <w:rsid w:val="000A4020"/>
    <w:rsid w:val="000B341E"/>
    <w:rsid w:val="000B54FB"/>
    <w:rsid w:val="000C0B94"/>
    <w:rsid w:val="000C29B0"/>
    <w:rsid w:val="000C76FC"/>
    <w:rsid w:val="000D0A4B"/>
    <w:rsid w:val="000D1234"/>
    <w:rsid w:val="000D38FC"/>
    <w:rsid w:val="000D4D90"/>
    <w:rsid w:val="000E2D10"/>
    <w:rsid w:val="000F3204"/>
    <w:rsid w:val="000F6C7A"/>
    <w:rsid w:val="0010548B"/>
    <w:rsid w:val="0010571D"/>
    <w:rsid w:val="00106DDC"/>
    <w:rsid w:val="001072D1"/>
    <w:rsid w:val="00113A74"/>
    <w:rsid w:val="00116040"/>
    <w:rsid w:val="00117017"/>
    <w:rsid w:val="0012725C"/>
    <w:rsid w:val="0012787B"/>
    <w:rsid w:val="00130E8E"/>
    <w:rsid w:val="0013216E"/>
    <w:rsid w:val="001401B5"/>
    <w:rsid w:val="001422B9"/>
    <w:rsid w:val="0014665F"/>
    <w:rsid w:val="001503E3"/>
    <w:rsid w:val="00152B11"/>
    <w:rsid w:val="00153464"/>
    <w:rsid w:val="001541B3"/>
    <w:rsid w:val="00155B15"/>
    <w:rsid w:val="001625BE"/>
    <w:rsid w:val="001643A4"/>
    <w:rsid w:val="001727BB"/>
    <w:rsid w:val="00180D25"/>
    <w:rsid w:val="00182926"/>
    <w:rsid w:val="0018318D"/>
    <w:rsid w:val="001842A8"/>
    <w:rsid w:val="0018572C"/>
    <w:rsid w:val="00187E79"/>
    <w:rsid w:val="00187F0D"/>
    <w:rsid w:val="00192CC5"/>
    <w:rsid w:val="001955C1"/>
    <w:rsid w:val="001956A7"/>
    <w:rsid w:val="001A118A"/>
    <w:rsid w:val="001A27F4"/>
    <w:rsid w:val="001A2D95"/>
    <w:rsid w:val="001A66FB"/>
    <w:rsid w:val="001A73F1"/>
    <w:rsid w:val="001B3460"/>
    <w:rsid w:val="001B4CA1"/>
    <w:rsid w:val="001B75D8"/>
    <w:rsid w:val="001C1060"/>
    <w:rsid w:val="001C3C63"/>
    <w:rsid w:val="001D3D30"/>
    <w:rsid w:val="001D4732"/>
    <w:rsid w:val="001D6A3C"/>
    <w:rsid w:val="001D6D51"/>
    <w:rsid w:val="001F653A"/>
    <w:rsid w:val="001F6979"/>
    <w:rsid w:val="00202BC6"/>
    <w:rsid w:val="00205141"/>
    <w:rsid w:val="0020516B"/>
    <w:rsid w:val="00213559"/>
    <w:rsid w:val="00213EFD"/>
    <w:rsid w:val="002172F1"/>
    <w:rsid w:val="00217C22"/>
    <w:rsid w:val="00223C7B"/>
    <w:rsid w:val="002249E3"/>
    <w:rsid w:val="00224AB1"/>
    <w:rsid w:val="002259E4"/>
    <w:rsid w:val="0022687A"/>
    <w:rsid w:val="002300C2"/>
    <w:rsid w:val="00230728"/>
    <w:rsid w:val="00234040"/>
    <w:rsid w:val="00235CD2"/>
    <w:rsid w:val="00237BC6"/>
    <w:rsid w:val="00241A8A"/>
    <w:rsid w:val="0024246F"/>
    <w:rsid w:val="00250FD1"/>
    <w:rsid w:val="00254DED"/>
    <w:rsid w:val="002555D3"/>
    <w:rsid w:val="00255619"/>
    <w:rsid w:val="00255DAD"/>
    <w:rsid w:val="00256108"/>
    <w:rsid w:val="00260F33"/>
    <w:rsid w:val="002613BD"/>
    <w:rsid w:val="002624F1"/>
    <w:rsid w:val="00264908"/>
    <w:rsid w:val="00270C81"/>
    <w:rsid w:val="00271558"/>
    <w:rsid w:val="00271CBA"/>
    <w:rsid w:val="00273CF8"/>
    <w:rsid w:val="00274862"/>
    <w:rsid w:val="002809BA"/>
    <w:rsid w:val="00282D72"/>
    <w:rsid w:val="00283402"/>
    <w:rsid w:val="0028532D"/>
    <w:rsid w:val="00290FD6"/>
    <w:rsid w:val="00294259"/>
    <w:rsid w:val="002A2C81"/>
    <w:rsid w:val="002B323E"/>
    <w:rsid w:val="002B3D1A"/>
    <w:rsid w:val="002B54DD"/>
    <w:rsid w:val="002C27D0"/>
    <w:rsid w:val="002C2C9B"/>
    <w:rsid w:val="002C6D68"/>
    <w:rsid w:val="002D17D6"/>
    <w:rsid w:val="002D18D7"/>
    <w:rsid w:val="002D21CE"/>
    <w:rsid w:val="002D2730"/>
    <w:rsid w:val="002D4A66"/>
    <w:rsid w:val="002E3DA3"/>
    <w:rsid w:val="002E450F"/>
    <w:rsid w:val="002E6B38"/>
    <w:rsid w:val="002E6D63"/>
    <w:rsid w:val="002E6E2B"/>
    <w:rsid w:val="002F2648"/>
    <w:rsid w:val="002F36D1"/>
    <w:rsid w:val="002F500B"/>
    <w:rsid w:val="00300991"/>
    <w:rsid w:val="00301959"/>
    <w:rsid w:val="00305B8A"/>
    <w:rsid w:val="003238B3"/>
    <w:rsid w:val="00331BF9"/>
    <w:rsid w:val="0033495E"/>
    <w:rsid w:val="00334A79"/>
    <w:rsid w:val="00334D8D"/>
    <w:rsid w:val="00337345"/>
    <w:rsid w:val="00337DD2"/>
    <w:rsid w:val="003401D3"/>
    <w:rsid w:val="003404D1"/>
    <w:rsid w:val="003443FF"/>
    <w:rsid w:val="00347A8B"/>
    <w:rsid w:val="00355808"/>
    <w:rsid w:val="00362C7E"/>
    <w:rsid w:val="00363309"/>
    <w:rsid w:val="00363601"/>
    <w:rsid w:val="00376AC9"/>
    <w:rsid w:val="0038091D"/>
    <w:rsid w:val="003878C5"/>
    <w:rsid w:val="003925A3"/>
    <w:rsid w:val="00393032"/>
    <w:rsid w:val="00394B69"/>
    <w:rsid w:val="00397078"/>
    <w:rsid w:val="003A3315"/>
    <w:rsid w:val="003A6953"/>
    <w:rsid w:val="003B468C"/>
    <w:rsid w:val="003B6083"/>
    <w:rsid w:val="003C3838"/>
    <w:rsid w:val="003C4C43"/>
    <w:rsid w:val="003C5847"/>
    <w:rsid w:val="003D0681"/>
    <w:rsid w:val="003D12F6"/>
    <w:rsid w:val="003D1426"/>
    <w:rsid w:val="003D1869"/>
    <w:rsid w:val="003D6346"/>
    <w:rsid w:val="003E2F4E"/>
    <w:rsid w:val="003E38FC"/>
    <w:rsid w:val="003E489E"/>
    <w:rsid w:val="003E720A"/>
    <w:rsid w:val="003F0B45"/>
    <w:rsid w:val="003F1731"/>
    <w:rsid w:val="003F6049"/>
    <w:rsid w:val="00403E6E"/>
    <w:rsid w:val="00410F98"/>
    <w:rsid w:val="004129B4"/>
    <w:rsid w:val="00417EF0"/>
    <w:rsid w:val="00421EBF"/>
    <w:rsid w:val="00422181"/>
    <w:rsid w:val="004244A8"/>
    <w:rsid w:val="00425394"/>
    <w:rsid w:val="00425F72"/>
    <w:rsid w:val="00427736"/>
    <w:rsid w:val="00430161"/>
    <w:rsid w:val="004313C2"/>
    <w:rsid w:val="0043730B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343F"/>
    <w:rsid w:val="00494AA7"/>
    <w:rsid w:val="00494C81"/>
    <w:rsid w:val="004964FC"/>
    <w:rsid w:val="004A145E"/>
    <w:rsid w:val="004A1F15"/>
    <w:rsid w:val="004A2A81"/>
    <w:rsid w:val="004A7BD7"/>
    <w:rsid w:val="004C15C2"/>
    <w:rsid w:val="004C36D8"/>
    <w:rsid w:val="004C6A0C"/>
    <w:rsid w:val="004D1248"/>
    <w:rsid w:val="004D144A"/>
    <w:rsid w:val="004D1D0B"/>
    <w:rsid w:val="004D1E3C"/>
    <w:rsid w:val="004D4169"/>
    <w:rsid w:val="004D463C"/>
    <w:rsid w:val="004D575A"/>
    <w:rsid w:val="004D6E14"/>
    <w:rsid w:val="004E5D61"/>
    <w:rsid w:val="004E7222"/>
    <w:rsid w:val="004F4E17"/>
    <w:rsid w:val="0050082F"/>
    <w:rsid w:val="00500C56"/>
    <w:rsid w:val="00501713"/>
    <w:rsid w:val="00506568"/>
    <w:rsid w:val="0051551B"/>
    <w:rsid w:val="00520875"/>
    <w:rsid w:val="00520C57"/>
    <w:rsid w:val="00522C52"/>
    <w:rsid w:val="00522D94"/>
    <w:rsid w:val="00533D89"/>
    <w:rsid w:val="00536564"/>
    <w:rsid w:val="00544597"/>
    <w:rsid w:val="00544FFE"/>
    <w:rsid w:val="005473F5"/>
    <w:rsid w:val="005477E7"/>
    <w:rsid w:val="00552794"/>
    <w:rsid w:val="005544BE"/>
    <w:rsid w:val="00556B2D"/>
    <w:rsid w:val="00563199"/>
    <w:rsid w:val="00564874"/>
    <w:rsid w:val="00567963"/>
    <w:rsid w:val="0057009A"/>
    <w:rsid w:val="00571260"/>
    <w:rsid w:val="0057189C"/>
    <w:rsid w:val="00573FC1"/>
    <w:rsid w:val="005741EE"/>
    <w:rsid w:val="00575319"/>
    <w:rsid w:val="0057668E"/>
    <w:rsid w:val="005817CB"/>
    <w:rsid w:val="00582A27"/>
    <w:rsid w:val="00595E83"/>
    <w:rsid w:val="00596530"/>
    <w:rsid w:val="005967F3"/>
    <w:rsid w:val="005A06DF"/>
    <w:rsid w:val="005A23A1"/>
    <w:rsid w:val="005A5527"/>
    <w:rsid w:val="005A5AE6"/>
    <w:rsid w:val="005B1206"/>
    <w:rsid w:val="005B37E8"/>
    <w:rsid w:val="005B7975"/>
    <w:rsid w:val="005C0056"/>
    <w:rsid w:val="005D61D6"/>
    <w:rsid w:val="005E0D13"/>
    <w:rsid w:val="005E389C"/>
    <w:rsid w:val="005E5047"/>
    <w:rsid w:val="005E5CCB"/>
    <w:rsid w:val="005E6BF6"/>
    <w:rsid w:val="005E7205"/>
    <w:rsid w:val="005E7371"/>
    <w:rsid w:val="005F116C"/>
    <w:rsid w:val="005F2131"/>
    <w:rsid w:val="005F7E17"/>
    <w:rsid w:val="00605EF6"/>
    <w:rsid w:val="00606455"/>
    <w:rsid w:val="00614929"/>
    <w:rsid w:val="00616511"/>
    <w:rsid w:val="006176ED"/>
    <w:rsid w:val="006202F3"/>
    <w:rsid w:val="0062097A"/>
    <w:rsid w:val="00621DA6"/>
    <w:rsid w:val="0062338F"/>
    <w:rsid w:val="00623CFE"/>
    <w:rsid w:val="00624C1E"/>
    <w:rsid w:val="00627221"/>
    <w:rsid w:val="00627EE8"/>
    <w:rsid w:val="006316FA"/>
    <w:rsid w:val="006365AA"/>
    <w:rsid w:val="00636805"/>
    <w:rsid w:val="006370D2"/>
    <w:rsid w:val="0064074F"/>
    <w:rsid w:val="00641F55"/>
    <w:rsid w:val="00645E4A"/>
    <w:rsid w:val="00653688"/>
    <w:rsid w:val="00653858"/>
    <w:rsid w:val="00656D51"/>
    <w:rsid w:val="0066091B"/>
    <w:rsid w:val="006660E9"/>
    <w:rsid w:val="00667019"/>
    <w:rsid w:val="00667249"/>
    <w:rsid w:val="00667558"/>
    <w:rsid w:val="00671523"/>
    <w:rsid w:val="006754EF"/>
    <w:rsid w:val="006756EA"/>
    <w:rsid w:val="00676C8D"/>
    <w:rsid w:val="00676F1F"/>
    <w:rsid w:val="00677381"/>
    <w:rsid w:val="00677414"/>
    <w:rsid w:val="006832CF"/>
    <w:rsid w:val="0068601E"/>
    <w:rsid w:val="006944F6"/>
    <w:rsid w:val="0069486B"/>
    <w:rsid w:val="006978B5"/>
    <w:rsid w:val="006A2B2E"/>
    <w:rsid w:val="006A4904"/>
    <w:rsid w:val="006A548F"/>
    <w:rsid w:val="006A701A"/>
    <w:rsid w:val="006B2E3C"/>
    <w:rsid w:val="006B64DC"/>
    <w:rsid w:val="006B7A91"/>
    <w:rsid w:val="006D4687"/>
    <w:rsid w:val="006D4704"/>
    <w:rsid w:val="006D6A2D"/>
    <w:rsid w:val="006E1E18"/>
    <w:rsid w:val="006E31CE"/>
    <w:rsid w:val="006E34D3"/>
    <w:rsid w:val="006F1435"/>
    <w:rsid w:val="006F2E3F"/>
    <w:rsid w:val="006F78C4"/>
    <w:rsid w:val="007024B3"/>
    <w:rsid w:val="007031A0"/>
    <w:rsid w:val="007047A4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37E9"/>
    <w:rsid w:val="00744BF9"/>
    <w:rsid w:val="00751AF6"/>
    <w:rsid w:val="007524E5"/>
    <w:rsid w:val="00752623"/>
    <w:rsid w:val="007527EF"/>
    <w:rsid w:val="00760F1F"/>
    <w:rsid w:val="00761CD3"/>
    <w:rsid w:val="007620BC"/>
    <w:rsid w:val="0076423E"/>
    <w:rsid w:val="007646CB"/>
    <w:rsid w:val="0076658F"/>
    <w:rsid w:val="0077040A"/>
    <w:rsid w:val="007725C6"/>
    <w:rsid w:val="00772D64"/>
    <w:rsid w:val="007803AC"/>
    <w:rsid w:val="00792609"/>
    <w:rsid w:val="00792887"/>
    <w:rsid w:val="007943E2"/>
    <w:rsid w:val="00794F2C"/>
    <w:rsid w:val="007A3BC7"/>
    <w:rsid w:val="007A5AC4"/>
    <w:rsid w:val="007B0FDD"/>
    <w:rsid w:val="007B4802"/>
    <w:rsid w:val="007B6668"/>
    <w:rsid w:val="007B6B33"/>
    <w:rsid w:val="007C2701"/>
    <w:rsid w:val="007D2192"/>
    <w:rsid w:val="007D5DEE"/>
    <w:rsid w:val="007F0021"/>
    <w:rsid w:val="007F2F52"/>
    <w:rsid w:val="007F50D6"/>
    <w:rsid w:val="00801F71"/>
    <w:rsid w:val="00804DBE"/>
    <w:rsid w:val="00805E96"/>
    <w:rsid w:val="00805F28"/>
    <w:rsid w:val="00806811"/>
    <w:rsid w:val="0080749F"/>
    <w:rsid w:val="00811D46"/>
    <w:rsid w:val="00811FD4"/>
    <w:rsid w:val="008125B0"/>
    <w:rsid w:val="008144CB"/>
    <w:rsid w:val="008158D9"/>
    <w:rsid w:val="008171AD"/>
    <w:rsid w:val="00821717"/>
    <w:rsid w:val="008228C3"/>
    <w:rsid w:val="00824210"/>
    <w:rsid w:val="008263C0"/>
    <w:rsid w:val="008333CB"/>
    <w:rsid w:val="00834337"/>
    <w:rsid w:val="00841422"/>
    <w:rsid w:val="00841D3B"/>
    <w:rsid w:val="0084314C"/>
    <w:rsid w:val="00843171"/>
    <w:rsid w:val="0084612F"/>
    <w:rsid w:val="008575C3"/>
    <w:rsid w:val="00863D28"/>
    <w:rsid w:val="008648C3"/>
    <w:rsid w:val="00865253"/>
    <w:rsid w:val="00880F26"/>
    <w:rsid w:val="00884F42"/>
    <w:rsid w:val="008957A3"/>
    <w:rsid w:val="00896C2E"/>
    <w:rsid w:val="008A328A"/>
    <w:rsid w:val="008A5095"/>
    <w:rsid w:val="008A608F"/>
    <w:rsid w:val="008B1A9A"/>
    <w:rsid w:val="008B4FE6"/>
    <w:rsid w:val="008B65A7"/>
    <w:rsid w:val="008B6C37"/>
    <w:rsid w:val="008C5AFB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6E5B"/>
    <w:rsid w:val="00917AAE"/>
    <w:rsid w:val="009251A9"/>
    <w:rsid w:val="0092649D"/>
    <w:rsid w:val="00927400"/>
    <w:rsid w:val="00930699"/>
    <w:rsid w:val="00931F69"/>
    <w:rsid w:val="00932164"/>
    <w:rsid w:val="00932E3C"/>
    <w:rsid w:val="00934123"/>
    <w:rsid w:val="00941DED"/>
    <w:rsid w:val="00955774"/>
    <w:rsid w:val="009560B5"/>
    <w:rsid w:val="009703D6"/>
    <w:rsid w:val="0097181B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B049C"/>
    <w:rsid w:val="009B11C8"/>
    <w:rsid w:val="009B2BCF"/>
    <w:rsid w:val="009B2FF8"/>
    <w:rsid w:val="009B3C9F"/>
    <w:rsid w:val="009B5BA3"/>
    <w:rsid w:val="009C4EEA"/>
    <w:rsid w:val="009D0027"/>
    <w:rsid w:val="009D0655"/>
    <w:rsid w:val="009D3E2E"/>
    <w:rsid w:val="009D47EA"/>
    <w:rsid w:val="009E1E98"/>
    <w:rsid w:val="009E3ABE"/>
    <w:rsid w:val="009E3C4B"/>
    <w:rsid w:val="009F0637"/>
    <w:rsid w:val="009F304D"/>
    <w:rsid w:val="009F5C35"/>
    <w:rsid w:val="009F5D24"/>
    <w:rsid w:val="009F62A6"/>
    <w:rsid w:val="009F674F"/>
    <w:rsid w:val="009F799E"/>
    <w:rsid w:val="009F7C54"/>
    <w:rsid w:val="00A02020"/>
    <w:rsid w:val="00A056CB"/>
    <w:rsid w:val="00A05CA7"/>
    <w:rsid w:val="00A07A29"/>
    <w:rsid w:val="00A10FF1"/>
    <w:rsid w:val="00A1199A"/>
    <w:rsid w:val="00A1506B"/>
    <w:rsid w:val="00A17CB2"/>
    <w:rsid w:val="00A23191"/>
    <w:rsid w:val="00A319C0"/>
    <w:rsid w:val="00A33560"/>
    <w:rsid w:val="00A33565"/>
    <w:rsid w:val="00A364E4"/>
    <w:rsid w:val="00A371A5"/>
    <w:rsid w:val="00A43A5C"/>
    <w:rsid w:val="00A47BDF"/>
    <w:rsid w:val="00A51CD7"/>
    <w:rsid w:val="00A52ADB"/>
    <w:rsid w:val="00A533E8"/>
    <w:rsid w:val="00A53967"/>
    <w:rsid w:val="00A542D9"/>
    <w:rsid w:val="00A5684E"/>
    <w:rsid w:val="00A56E64"/>
    <w:rsid w:val="00A57141"/>
    <w:rsid w:val="00A624C3"/>
    <w:rsid w:val="00A6641C"/>
    <w:rsid w:val="00A664C3"/>
    <w:rsid w:val="00A73AAA"/>
    <w:rsid w:val="00A767D2"/>
    <w:rsid w:val="00A77616"/>
    <w:rsid w:val="00A80064"/>
    <w:rsid w:val="00A805DA"/>
    <w:rsid w:val="00A811B4"/>
    <w:rsid w:val="00A81D7A"/>
    <w:rsid w:val="00A861B5"/>
    <w:rsid w:val="00A87CDE"/>
    <w:rsid w:val="00A90677"/>
    <w:rsid w:val="00A92BAF"/>
    <w:rsid w:val="00A94737"/>
    <w:rsid w:val="00A94BA3"/>
    <w:rsid w:val="00A96CBA"/>
    <w:rsid w:val="00A979FB"/>
    <w:rsid w:val="00AB04C3"/>
    <w:rsid w:val="00AB1ACD"/>
    <w:rsid w:val="00AB277F"/>
    <w:rsid w:val="00AB4099"/>
    <w:rsid w:val="00AB449A"/>
    <w:rsid w:val="00AD1093"/>
    <w:rsid w:val="00AD12E8"/>
    <w:rsid w:val="00AD14F9"/>
    <w:rsid w:val="00AD35D6"/>
    <w:rsid w:val="00AD54EE"/>
    <w:rsid w:val="00AD58C5"/>
    <w:rsid w:val="00AD780E"/>
    <w:rsid w:val="00AE36C4"/>
    <w:rsid w:val="00AE472C"/>
    <w:rsid w:val="00AE5375"/>
    <w:rsid w:val="00AE6CF8"/>
    <w:rsid w:val="00AF4CAC"/>
    <w:rsid w:val="00B03E0D"/>
    <w:rsid w:val="00B054F8"/>
    <w:rsid w:val="00B2219A"/>
    <w:rsid w:val="00B24692"/>
    <w:rsid w:val="00B3159C"/>
    <w:rsid w:val="00B3581B"/>
    <w:rsid w:val="00B36B81"/>
    <w:rsid w:val="00B36FEE"/>
    <w:rsid w:val="00B37C80"/>
    <w:rsid w:val="00B4560C"/>
    <w:rsid w:val="00B5092B"/>
    <w:rsid w:val="00B5194E"/>
    <w:rsid w:val="00B51AF5"/>
    <w:rsid w:val="00B531FC"/>
    <w:rsid w:val="00B55347"/>
    <w:rsid w:val="00B57E5E"/>
    <w:rsid w:val="00B61F37"/>
    <w:rsid w:val="00B700F2"/>
    <w:rsid w:val="00B722D5"/>
    <w:rsid w:val="00B77178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C7ADD"/>
    <w:rsid w:val="00BD0962"/>
    <w:rsid w:val="00BD0B66"/>
    <w:rsid w:val="00BD1EED"/>
    <w:rsid w:val="00BD40DB"/>
    <w:rsid w:val="00BE248C"/>
    <w:rsid w:val="00BF0DA2"/>
    <w:rsid w:val="00BF109C"/>
    <w:rsid w:val="00BF34FA"/>
    <w:rsid w:val="00C004B6"/>
    <w:rsid w:val="00C009A1"/>
    <w:rsid w:val="00C01063"/>
    <w:rsid w:val="00C047A7"/>
    <w:rsid w:val="00C05DE5"/>
    <w:rsid w:val="00C063D6"/>
    <w:rsid w:val="00C070E4"/>
    <w:rsid w:val="00C21802"/>
    <w:rsid w:val="00C33027"/>
    <w:rsid w:val="00C37667"/>
    <w:rsid w:val="00C37C83"/>
    <w:rsid w:val="00C435DB"/>
    <w:rsid w:val="00C43F21"/>
    <w:rsid w:val="00C44D73"/>
    <w:rsid w:val="00C50333"/>
    <w:rsid w:val="00C50B42"/>
    <w:rsid w:val="00C516FF"/>
    <w:rsid w:val="00C52BFA"/>
    <w:rsid w:val="00C53D1D"/>
    <w:rsid w:val="00C53F26"/>
    <w:rsid w:val="00C540BC"/>
    <w:rsid w:val="00C5707D"/>
    <w:rsid w:val="00C64F7D"/>
    <w:rsid w:val="00C67309"/>
    <w:rsid w:val="00C7513B"/>
    <w:rsid w:val="00C75975"/>
    <w:rsid w:val="00C7614E"/>
    <w:rsid w:val="00C77BF1"/>
    <w:rsid w:val="00C80D60"/>
    <w:rsid w:val="00C810FD"/>
    <w:rsid w:val="00C82FBD"/>
    <w:rsid w:val="00C8372A"/>
    <w:rsid w:val="00C85267"/>
    <w:rsid w:val="00C8721B"/>
    <w:rsid w:val="00C87D1C"/>
    <w:rsid w:val="00C92F74"/>
    <w:rsid w:val="00C9372C"/>
    <w:rsid w:val="00C9470E"/>
    <w:rsid w:val="00C95CEB"/>
    <w:rsid w:val="00CA1054"/>
    <w:rsid w:val="00CA63EB"/>
    <w:rsid w:val="00CA69F1"/>
    <w:rsid w:val="00CA7195"/>
    <w:rsid w:val="00CB6822"/>
    <w:rsid w:val="00CB6991"/>
    <w:rsid w:val="00CC0473"/>
    <w:rsid w:val="00CC6194"/>
    <w:rsid w:val="00CC6305"/>
    <w:rsid w:val="00CC78A5"/>
    <w:rsid w:val="00CD0516"/>
    <w:rsid w:val="00CD2265"/>
    <w:rsid w:val="00CD756B"/>
    <w:rsid w:val="00CE012A"/>
    <w:rsid w:val="00CE734F"/>
    <w:rsid w:val="00CF112E"/>
    <w:rsid w:val="00CF5F4F"/>
    <w:rsid w:val="00D15978"/>
    <w:rsid w:val="00D21253"/>
    <w:rsid w:val="00D218DC"/>
    <w:rsid w:val="00D24E56"/>
    <w:rsid w:val="00D25332"/>
    <w:rsid w:val="00D30095"/>
    <w:rsid w:val="00D31643"/>
    <w:rsid w:val="00D31AEB"/>
    <w:rsid w:val="00D32ECD"/>
    <w:rsid w:val="00D361E4"/>
    <w:rsid w:val="00D42A8F"/>
    <w:rsid w:val="00D439F6"/>
    <w:rsid w:val="00D459C6"/>
    <w:rsid w:val="00D47E52"/>
    <w:rsid w:val="00D50514"/>
    <w:rsid w:val="00D50729"/>
    <w:rsid w:val="00D50C19"/>
    <w:rsid w:val="00D5379E"/>
    <w:rsid w:val="00D62643"/>
    <w:rsid w:val="00D643F2"/>
    <w:rsid w:val="00D64C0F"/>
    <w:rsid w:val="00D72EFE"/>
    <w:rsid w:val="00D76227"/>
    <w:rsid w:val="00D77DF1"/>
    <w:rsid w:val="00D86AFF"/>
    <w:rsid w:val="00D95A44"/>
    <w:rsid w:val="00D95D16"/>
    <w:rsid w:val="00D97C76"/>
    <w:rsid w:val="00DA7925"/>
    <w:rsid w:val="00DB02B4"/>
    <w:rsid w:val="00DB469F"/>
    <w:rsid w:val="00DB538D"/>
    <w:rsid w:val="00DC1B30"/>
    <w:rsid w:val="00DC275C"/>
    <w:rsid w:val="00DC4B0D"/>
    <w:rsid w:val="00DC6F65"/>
    <w:rsid w:val="00DC7FE1"/>
    <w:rsid w:val="00DD3F3F"/>
    <w:rsid w:val="00DD5572"/>
    <w:rsid w:val="00DE5D80"/>
    <w:rsid w:val="00DF1A86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0C20"/>
    <w:rsid w:val="00E214F2"/>
    <w:rsid w:val="00E2371E"/>
    <w:rsid w:val="00E24BD7"/>
    <w:rsid w:val="00E26523"/>
    <w:rsid w:val="00E26809"/>
    <w:rsid w:val="00E3412D"/>
    <w:rsid w:val="00E371BC"/>
    <w:rsid w:val="00E51C16"/>
    <w:rsid w:val="00E57322"/>
    <w:rsid w:val="00E628CB"/>
    <w:rsid w:val="00E62AD9"/>
    <w:rsid w:val="00E638C8"/>
    <w:rsid w:val="00E65730"/>
    <w:rsid w:val="00E671F2"/>
    <w:rsid w:val="00E7509B"/>
    <w:rsid w:val="00E77E14"/>
    <w:rsid w:val="00E82CE8"/>
    <w:rsid w:val="00E86590"/>
    <w:rsid w:val="00E907FF"/>
    <w:rsid w:val="00EA42D1"/>
    <w:rsid w:val="00EA42EF"/>
    <w:rsid w:val="00EB24F1"/>
    <w:rsid w:val="00EB2DD1"/>
    <w:rsid w:val="00EB6B37"/>
    <w:rsid w:val="00EC29FE"/>
    <w:rsid w:val="00EC3C70"/>
    <w:rsid w:val="00ED11D4"/>
    <w:rsid w:val="00ED3A3D"/>
    <w:rsid w:val="00ED538A"/>
    <w:rsid w:val="00ED6FBC"/>
    <w:rsid w:val="00EE2F16"/>
    <w:rsid w:val="00EE3861"/>
    <w:rsid w:val="00EF2135"/>
    <w:rsid w:val="00EF2E73"/>
    <w:rsid w:val="00EF6D7C"/>
    <w:rsid w:val="00EF7683"/>
    <w:rsid w:val="00EF7A2D"/>
    <w:rsid w:val="00F04F8D"/>
    <w:rsid w:val="00F10AD0"/>
    <w:rsid w:val="00F116CC"/>
    <w:rsid w:val="00F12BD1"/>
    <w:rsid w:val="00F15327"/>
    <w:rsid w:val="00F168CF"/>
    <w:rsid w:val="00F2555C"/>
    <w:rsid w:val="00F31DF3"/>
    <w:rsid w:val="00F33AE5"/>
    <w:rsid w:val="00F3597D"/>
    <w:rsid w:val="00F4376D"/>
    <w:rsid w:val="00F45399"/>
    <w:rsid w:val="00F465EA"/>
    <w:rsid w:val="00F54E7B"/>
    <w:rsid w:val="00F55A88"/>
    <w:rsid w:val="00F62449"/>
    <w:rsid w:val="00F62E0F"/>
    <w:rsid w:val="00F74005"/>
    <w:rsid w:val="00F748A9"/>
    <w:rsid w:val="00F76884"/>
    <w:rsid w:val="00F83D24"/>
    <w:rsid w:val="00F83DD9"/>
    <w:rsid w:val="00F83F40"/>
    <w:rsid w:val="00FA0DF4"/>
    <w:rsid w:val="00FA117A"/>
    <w:rsid w:val="00FB386A"/>
    <w:rsid w:val="00FC0786"/>
    <w:rsid w:val="00FC49EF"/>
    <w:rsid w:val="00FD2DBF"/>
    <w:rsid w:val="00FE2DFE"/>
    <w:rsid w:val="00FE36E2"/>
    <w:rsid w:val="00FF11AD"/>
    <w:rsid w:val="00FF2746"/>
    <w:rsid w:val="00FF2971"/>
    <w:rsid w:val="00FF34D4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72F0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D21253"/>
    <w:rPr>
      <w:color w:val="605E5C"/>
      <w:shd w:val="clear" w:color="auto" w:fill="E1DFDD"/>
    </w:rPr>
  </w:style>
  <w:style w:type="paragraph" w:customStyle="1" w:styleId="Default">
    <w:name w:val="Default"/>
    <w:rsid w:val="00C751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paragraph" w:styleId="Bezodstpw">
    <w:name w:val="No Spacing"/>
    <w:uiPriority w:val="1"/>
    <w:qFormat/>
    <w:rsid w:val="00A43A5C"/>
    <w:rPr>
      <w:sz w:val="22"/>
      <w:szCs w:val="22"/>
      <w:lang w:eastAsia="en-US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61CD3"/>
    <w:pPr>
      <w:spacing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3F6049"/>
    <w:pPr>
      <w:spacing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250FD1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D21253"/>
    <w:rPr>
      <w:color w:val="605E5C"/>
      <w:shd w:val="clear" w:color="auto" w:fill="E1DFDD"/>
    </w:rPr>
  </w:style>
  <w:style w:type="paragraph" w:customStyle="1" w:styleId="Default">
    <w:name w:val="Default"/>
    <w:rsid w:val="00C751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69E44-727F-4E05-B7FB-B8D82C98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2074</Words>
  <Characters>12446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14492</CharactersWithSpaces>
  <SharedDoc>false</SharedDoc>
  <HLinks>
    <vt:vector size="12" baseType="variant">
      <vt:variant>
        <vt:i4>1638433</vt:i4>
      </vt:variant>
      <vt:variant>
        <vt:i4>44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41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2021-05-04T12:34:00Z</dcterms:created>
  <dcterms:modified xsi:type="dcterms:W3CDTF">2021-06-01T07:47:00Z</dcterms:modified>
</cp:coreProperties>
</file>